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D009F" w14:textId="6631BDB0" w:rsidR="00CB1325" w:rsidRPr="00107C11" w:rsidRDefault="00107C11" w:rsidP="00107C11">
      <w:pPr>
        <w:spacing w:before="240" w:line="276" w:lineRule="auto"/>
        <w:jc w:val="right"/>
        <w:rPr>
          <w:rFonts w:ascii="Arial" w:hAnsi="Arial" w:cs="Arial"/>
          <w:snapToGrid w:val="0"/>
          <w:sz w:val="18"/>
          <w:szCs w:val="18"/>
        </w:rPr>
      </w:pPr>
      <w:r w:rsidRPr="00107C11">
        <w:rPr>
          <w:rFonts w:ascii="Arial" w:hAnsi="Arial" w:cs="Arial"/>
          <w:snapToGrid w:val="0"/>
          <w:sz w:val="18"/>
          <w:szCs w:val="18"/>
        </w:rPr>
        <w:t xml:space="preserve">Załącznik nr </w:t>
      </w:r>
      <w:r w:rsidR="008747D0">
        <w:rPr>
          <w:rFonts w:ascii="Arial" w:hAnsi="Arial" w:cs="Arial"/>
          <w:snapToGrid w:val="0"/>
          <w:sz w:val="18"/>
          <w:szCs w:val="18"/>
        </w:rPr>
        <w:t>4</w:t>
      </w:r>
      <w:r w:rsidRPr="00107C11">
        <w:rPr>
          <w:rFonts w:ascii="Arial" w:hAnsi="Arial" w:cs="Arial"/>
          <w:snapToGrid w:val="0"/>
          <w:sz w:val="18"/>
          <w:szCs w:val="18"/>
        </w:rPr>
        <w:t xml:space="preserve"> do SWZ</w:t>
      </w:r>
    </w:p>
    <w:p w14:paraId="27881A8D" w14:textId="479DBDBB" w:rsidR="00CB1325" w:rsidRPr="008022C1" w:rsidRDefault="00CB1325" w:rsidP="00CB1325">
      <w:pPr>
        <w:spacing w:before="240" w:line="276" w:lineRule="auto"/>
        <w:jc w:val="center"/>
        <w:rPr>
          <w:rFonts w:ascii="Arial" w:hAnsi="Arial" w:cs="Arial"/>
          <w:b/>
          <w:bCs/>
          <w:snapToGrid w:val="0"/>
        </w:rPr>
      </w:pPr>
      <w:r>
        <w:rPr>
          <w:rFonts w:ascii="Arial" w:hAnsi="Arial" w:cs="Arial"/>
          <w:b/>
          <w:bCs/>
          <w:snapToGrid w:val="0"/>
        </w:rPr>
        <w:t>Projekt u</w:t>
      </w:r>
      <w:r w:rsidRPr="008022C1">
        <w:rPr>
          <w:rFonts w:ascii="Arial" w:hAnsi="Arial" w:cs="Arial"/>
          <w:b/>
          <w:bCs/>
          <w:snapToGrid w:val="0"/>
        </w:rPr>
        <w:t>mow</w:t>
      </w:r>
      <w:r w:rsidR="00532361">
        <w:rPr>
          <w:rFonts w:ascii="Arial" w:hAnsi="Arial" w:cs="Arial"/>
          <w:b/>
          <w:bCs/>
          <w:snapToGrid w:val="0"/>
        </w:rPr>
        <w:t>y</w:t>
      </w:r>
      <w:r w:rsidRPr="008022C1">
        <w:rPr>
          <w:rFonts w:ascii="Arial" w:hAnsi="Arial" w:cs="Arial"/>
          <w:b/>
          <w:bCs/>
          <w:snapToGrid w:val="0"/>
        </w:rPr>
        <w:t xml:space="preserve"> dostawy…./ 202</w:t>
      </w:r>
      <w:r>
        <w:rPr>
          <w:rFonts w:ascii="Arial" w:hAnsi="Arial" w:cs="Arial"/>
          <w:b/>
          <w:bCs/>
          <w:snapToGrid w:val="0"/>
        </w:rPr>
        <w:t>2</w:t>
      </w:r>
    </w:p>
    <w:p w14:paraId="2B6F5ED4" w14:textId="77777777" w:rsidR="00CB1325" w:rsidRPr="00C93DD1" w:rsidRDefault="00CB1325" w:rsidP="00CB1325">
      <w:pPr>
        <w:spacing w:before="240" w:line="276" w:lineRule="auto"/>
        <w:jc w:val="both"/>
        <w:rPr>
          <w:rFonts w:ascii="Arial" w:hAnsi="Arial" w:cs="Arial"/>
        </w:rPr>
      </w:pPr>
      <w:r w:rsidRPr="00C93DD1">
        <w:rPr>
          <w:rFonts w:ascii="Arial" w:hAnsi="Arial" w:cs="Arial"/>
        </w:rPr>
        <w:t>zawarta w dniu ……….2022 r. w Bydgoszczy pomiędzy:</w:t>
      </w:r>
    </w:p>
    <w:p w14:paraId="6A95A90E" w14:textId="77777777" w:rsidR="00CB1325" w:rsidRPr="00C93DD1" w:rsidRDefault="00CB1325" w:rsidP="00CB1325">
      <w:pPr>
        <w:widowControl w:val="0"/>
        <w:spacing w:line="276" w:lineRule="auto"/>
        <w:jc w:val="both"/>
        <w:rPr>
          <w:rFonts w:ascii="Arial" w:hAnsi="Arial" w:cs="Arial"/>
          <w:b/>
          <w:bCs/>
          <w:snapToGrid w:val="0"/>
        </w:rPr>
      </w:pPr>
      <w:r w:rsidRPr="00C93DD1">
        <w:rPr>
          <w:rFonts w:ascii="Arial" w:hAnsi="Arial" w:cs="Arial"/>
          <w:snapToGrid w:val="0"/>
        </w:rPr>
        <w:br/>
      </w:r>
      <w:r w:rsidRPr="00C93DD1">
        <w:rPr>
          <w:rFonts w:ascii="Arial" w:hAnsi="Arial" w:cs="Arial"/>
          <w:b/>
          <w:bCs/>
          <w:snapToGrid w:val="0"/>
        </w:rPr>
        <w:t>Wojewódzkim Szpitalem Dziecięcym im. J. Brudzińskiego</w:t>
      </w:r>
      <w:r>
        <w:rPr>
          <w:rFonts w:ascii="Arial" w:hAnsi="Arial" w:cs="Arial"/>
          <w:b/>
          <w:bCs/>
          <w:snapToGrid w:val="0"/>
        </w:rPr>
        <w:t xml:space="preserve"> w Bydgoszczy</w:t>
      </w:r>
    </w:p>
    <w:p w14:paraId="0A836737" w14:textId="77777777" w:rsidR="00CB1325" w:rsidRPr="00C93DD1" w:rsidRDefault="00CB1325" w:rsidP="00CB1325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 siedzibą przy ul. Chodkiewicza 44, 85-667 Bydgoszcz, zarejestrowanym w Krajowym Rejestrze Sądowym pod nr KRS 0000002360, posiadającym NIP 554-22-35-340, reprezentowanym przez:</w:t>
      </w:r>
    </w:p>
    <w:p w14:paraId="6E1B5662" w14:textId="77777777" w:rsidR="00CB1325" w:rsidRPr="00C93DD1" w:rsidRDefault="00CB1325" w:rsidP="00CB1325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CB1325" w:rsidRPr="00C93DD1" w14:paraId="1D602239" w14:textId="77777777" w:rsidTr="005F2B85">
        <w:tc>
          <w:tcPr>
            <w:tcW w:w="2405" w:type="dxa"/>
          </w:tcPr>
          <w:p w14:paraId="29CDF0A7" w14:textId="77777777" w:rsidR="00CB1325" w:rsidRPr="00C93DD1" w:rsidRDefault="00CB1325" w:rsidP="005F2B85">
            <w:pPr>
              <w:widowControl w:val="0"/>
              <w:spacing w:line="276" w:lineRule="auto"/>
              <w:ind w:left="-116"/>
              <w:rPr>
                <w:rFonts w:ascii="Arial" w:hAnsi="Arial" w:cs="Arial"/>
                <w:b/>
                <w:bCs/>
                <w:snapToGrid w:val="0"/>
              </w:rPr>
            </w:pPr>
            <w:r w:rsidRPr="00C93DD1">
              <w:rPr>
                <w:rFonts w:ascii="Arial" w:hAnsi="Arial" w:cs="Arial"/>
                <w:b/>
                <w:bCs/>
                <w:snapToGrid w:val="0"/>
              </w:rPr>
              <w:t>Edwarda Hartwicha</w:t>
            </w:r>
          </w:p>
        </w:tc>
        <w:tc>
          <w:tcPr>
            <w:tcW w:w="425" w:type="dxa"/>
          </w:tcPr>
          <w:p w14:paraId="5C9604AB" w14:textId="77777777" w:rsidR="00CB1325" w:rsidRPr="00C93DD1" w:rsidRDefault="00CB1325" w:rsidP="005F2B85">
            <w:pPr>
              <w:widowControl w:val="0"/>
              <w:spacing w:line="276" w:lineRule="auto"/>
              <w:ind w:left="-112" w:hanging="281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93DD1">
              <w:rPr>
                <w:rFonts w:ascii="Arial" w:hAnsi="Arial" w:cs="Arial"/>
                <w:b/>
                <w:bCs/>
                <w:snapToGrid w:val="0"/>
              </w:rPr>
              <w:t>-</w:t>
            </w:r>
          </w:p>
        </w:tc>
        <w:tc>
          <w:tcPr>
            <w:tcW w:w="1985" w:type="dxa"/>
          </w:tcPr>
          <w:p w14:paraId="023DF156" w14:textId="77777777" w:rsidR="00CB1325" w:rsidRPr="00C93DD1" w:rsidRDefault="00CB1325" w:rsidP="005F2B85">
            <w:pPr>
              <w:widowControl w:val="0"/>
              <w:spacing w:line="276" w:lineRule="auto"/>
              <w:ind w:hanging="105"/>
              <w:rPr>
                <w:rFonts w:ascii="Arial" w:hAnsi="Arial" w:cs="Arial"/>
                <w:b/>
                <w:bCs/>
                <w:snapToGrid w:val="0"/>
              </w:rPr>
            </w:pPr>
            <w:r w:rsidRPr="00C93DD1">
              <w:rPr>
                <w:rFonts w:ascii="Arial" w:hAnsi="Arial" w:cs="Arial"/>
                <w:b/>
                <w:bCs/>
                <w:snapToGrid w:val="0"/>
              </w:rPr>
              <w:t>Dyrektora Szpitala</w:t>
            </w:r>
          </w:p>
        </w:tc>
      </w:tr>
    </w:tbl>
    <w:p w14:paraId="0C0D9E1C" w14:textId="77777777" w:rsidR="00CB1325" w:rsidRPr="00C93DD1" w:rsidRDefault="00CB1325" w:rsidP="00CB1325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zwanym w treści umowy „Zamawiającym”</w:t>
      </w:r>
    </w:p>
    <w:p w14:paraId="01774189" w14:textId="77777777" w:rsidR="00CB1325" w:rsidRPr="00C93DD1" w:rsidRDefault="00CB1325" w:rsidP="00CB1325">
      <w:pPr>
        <w:widowControl w:val="0"/>
        <w:spacing w:before="240" w:after="240"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a</w:t>
      </w:r>
    </w:p>
    <w:p w14:paraId="5719E26F" w14:textId="77777777" w:rsidR="00CB1325" w:rsidRPr="00C93DD1" w:rsidRDefault="00CB1325" w:rsidP="00CB1325">
      <w:pPr>
        <w:widowControl w:val="0"/>
        <w:spacing w:line="276" w:lineRule="auto"/>
        <w:jc w:val="both"/>
        <w:rPr>
          <w:rFonts w:ascii="Arial" w:hAnsi="Arial" w:cs="Arial"/>
          <w:b/>
          <w:bCs/>
          <w:snapToGrid w:val="0"/>
        </w:rPr>
      </w:pPr>
      <w:r w:rsidRPr="00C93DD1">
        <w:rPr>
          <w:rFonts w:ascii="Arial" w:hAnsi="Arial" w:cs="Arial"/>
          <w:b/>
          <w:bCs/>
          <w:snapToGrid w:val="0"/>
        </w:rPr>
        <w:t>..................................................................................................................................................................</w:t>
      </w:r>
    </w:p>
    <w:p w14:paraId="1710A8F9" w14:textId="77777777" w:rsidR="00CB1325" w:rsidRPr="00C93DD1" w:rsidRDefault="00CB1325" w:rsidP="00CB1325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 siedzibą w ..................................................... ul. ..................................................................................,</w:t>
      </w:r>
    </w:p>
    <w:p w14:paraId="752F25EE" w14:textId="77777777" w:rsidR="00CB1325" w:rsidRPr="00C93DD1" w:rsidRDefault="00CB1325" w:rsidP="00CB1325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zarejestrowanym w ................................................................. pod numerem..........................................,</w:t>
      </w:r>
    </w:p>
    <w:p w14:paraId="2CCF149F" w14:textId="77777777" w:rsidR="00CB1325" w:rsidRPr="00C93DD1" w:rsidRDefault="00CB1325" w:rsidP="00CB1325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NIP .................................., reprezentowanym przez: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CB1325" w:rsidRPr="00C93DD1" w14:paraId="58088601" w14:textId="77777777" w:rsidTr="005F2B85">
        <w:tc>
          <w:tcPr>
            <w:tcW w:w="2405" w:type="dxa"/>
          </w:tcPr>
          <w:p w14:paraId="1F56E6AA" w14:textId="77777777" w:rsidR="00CB1325" w:rsidRPr="00C93DD1" w:rsidRDefault="00CB1325" w:rsidP="005F2B85">
            <w:pPr>
              <w:widowControl w:val="0"/>
              <w:spacing w:line="276" w:lineRule="auto"/>
              <w:ind w:left="-116"/>
              <w:rPr>
                <w:rFonts w:ascii="Arial" w:hAnsi="Arial" w:cs="Arial"/>
                <w:snapToGrid w:val="0"/>
              </w:rPr>
            </w:pPr>
          </w:p>
        </w:tc>
        <w:tc>
          <w:tcPr>
            <w:tcW w:w="425" w:type="dxa"/>
          </w:tcPr>
          <w:p w14:paraId="63DBC57F" w14:textId="77777777" w:rsidR="00CB1325" w:rsidRPr="00C93DD1" w:rsidRDefault="00CB1325" w:rsidP="005F2B85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 w:rsidRPr="00C93DD1"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01348CC1" w14:textId="77777777" w:rsidR="00CB1325" w:rsidRPr="00C93DD1" w:rsidRDefault="00CB1325" w:rsidP="005F2B85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  <w:tr w:rsidR="00CB1325" w:rsidRPr="00C93DD1" w14:paraId="50C52F89" w14:textId="77777777" w:rsidTr="005F2B85">
        <w:tc>
          <w:tcPr>
            <w:tcW w:w="2405" w:type="dxa"/>
          </w:tcPr>
          <w:p w14:paraId="5A09AF8D" w14:textId="77777777" w:rsidR="00CB1325" w:rsidRPr="00C93DD1" w:rsidRDefault="00CB1325" w:rsidP="005F2B85">
            <w:pPr>
              <w:widowControl w:val="0"/>
              <w:spacing w:line="276" w:lineRule="auto"/>
              <w:ind w:left="-116"/>
              <w:rPr>
                <w:rFonts w:ascii="Arial" w:hAnsi="Arial" w:cs="Arial"/>
                <w:strike/>
                <w:snapToGrid w:val="0"/>
              </w:rPr>
            </w:pPr>
          </w:p>
        </w:tc>
        <w:tc>
          <w:tcPr>
            <w:tcW w:w="425" w:type="dxa"/>
          </w:tcPr>
          <w:p w14:paraId="40A09BB3" w14:textId="77777777" w:rsidR="00CB1325" w:rsidRPr="00C93DD1" w:rsidRDefault="00CB1325" w:rsidP="005F2B85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 w:rsidRPr="00C93DD1"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6C81F5F2" w14:textId="77777777" w:rsidR="00CB1325" w:rsidRPr="00C93DD1" w:rsidRDefault="00CB1325" w:rsidP="005F2B85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  <w:tr w:rsidR="008747D0" w:rsidRPr="00C93DD1" w14:paraId="1B28A2A0" w14:textId="77777777" w:rsidTr="005F2B85">
        <w:tc>
          <w:tcPr>
            <w:tcW w:w="2405" w:type="dxa"/>
          </w:tcPr>
          <w:p w14:paraId="3B611E16" w14:textId="77777777" w:rsidR="008747D0" w:rsidRPr="00C93DD1" w:rsidRDefault="008747D0" w:rsidP="005F2B85">
            <w:pPr>
              <w:widowControl w:val="0"/>
              <w:spacing w:line="276" w:lineRule="auto"/>
              <w:ind w:left="-116"/>
              <w:rPr>
                <w:rFonts w:ascii="Arial" w:hAnsi="Arial" w:cs="Arial"/>
                <w:strike/>
                <w:snapToGrid w:val="0"/>
              </w:rPr>
            </w:pPr>
          </w:p>
        </w:tc>
        <w:tc>
          <w:tcPr>
            <w:tcW w:w="425" w:type="dxa"/>
          </w:tcPr>
          <w:p w14:paraId="17CC0085" w14:textId="77777777" w:rsidR="008747D0" w:rsidRPr="00C93DD1" w:rsidRDefault="008747D0" w:rsidP="005F2B85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985" w:type="dxa"/>
          </w:tcPr>
          <w:p w14:paraId="083CAF95" w14:textId="77777777" w:rsidR="008747D0" w:rsidRPr="00C93DD1" w:rsidRDefault="008747D0" w:rsidP="005F2B85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</w:tbl>
    <w:p w14:paraId="3EF00797" w14:textId="226E9B35" w:rsidR="008747D0" w:rsidRDefault="008747D0" w:rsidP="008747D0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snapToGrid w:val="0"/>
        </w:rPr>
        <w:t>zwanym w treści umowy „Wykonawcą”</w:t>
      </w:r>
    </w:p>
    <w:p w14:paraId="0845106E" w14:textId="77777777" w:rsidR="008747D0" w:rsidRPr="00250064" w:rsidRDefault="008747D0" w:rsidP="008747D0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</w:p>
    <w:p w14:paraId="2DE2C9BF" w14:textId="77777777" w:rsidR="00D14175" w:rsidRPr="00250064" w:rsidRDefault="00D14175" w:rsidP="00A14EEF">
      <w:pPr>
        <w:pStyle w:val="Tekstpodstawowy3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0064">
        <w:rPr>
          <w:rFonts w:ascii="Arial" w:hAnsi="Arial" w:cs="Arial"/>
          <w:sz w:val="20"/>
          <w:szCs w:val="20"/>
        </w:rPr>
        <w:t>o następującej treści:</w:t>
      </w:r>
    </w:p>
    <w:p w14:paraId="16C79FDF" w14:textId="497F1982" w:rsidR="00122B58" w:rsidRPr="00250064" w:rsidRDefault="00122B58" w:rsidP="00A14EEF">
      <w:pPr>
        <w:pStyle w:val="Tekstpodstawowywcity"/>
        <w:tabs>
          <w:tab w:val="left" w:pos="0"/>
        </w:tabs>
        <w:spacing w:line="276" w:lineRule="auto"/>
        <w:rPr>
          <w:rFonts w:cs="Arial"/>
          <w:sz w:val="20"/>
        </w:rPr>
      </w:pPr>
      <w:r w:rsidRPr="00250064">
        <w:rPr>
          <w:rFonts w:cs="Arial"/>
          <w:sz w:val="20"/>
        </w:rPr>
        <w:t xml:space="preserve">Niniejsza umowa zostaje zawarta w wyniku przeprowadzenia postępowania o udzielenie zamówienia publicznego </w:t>
      </w:r>
      <w:r w:rsidRPr="00250064">
        <w:rPr>
          <w:rFonts w:cs="Arial"/>
          <w:b/>
          <w:bCs/>
          <w:sz w:val="20"/>
        </w:rPr>
        <w:t xml:space="preserve">nr </w:t>
      </w:r>
      <w:r w:rsidR="00F509D4">
        <w:rPr>
          <w:rFonts w:cs="Arial"/>
          <w:b/>
          <w:bCs/>
          <w:sz w:val="20"/>
        </w:rPr>
        <w:t>20</w:t>
      </w:r>
      <w:r w:rsidRPr="00250064">
        <w:rPr>
          <w:rFonts w:cs="Arial"/>
          <w:b/>
          <w:bCs/>
          <w:sz w:val="20"/>
        </w:rPr>
        <w:t>/2022/TP,</w:t>
      </w:r>
      <w:r w:rsidRPr="00250064">
        <w:rPr>
          <w:rFonts w:cs="Arial"/>
          <w:sz w:val="20"/>
        </w:rPr>
        <w:t xml:space="preserve"> w trybie podstawowym bez negocjacji, po dokonaniu przez Zamawiającego wyboru oferty Wykonawcy, zgodnie z ustawą z dnia 11 września 2019 r. Prawo zamówień publicznych (Dz. U. z 2021 r., poz.1129 ze zm.)</w:t>
      </w:r>
    </w:p>
    <w:p w14:paraId="48654B42" w14:textId="5E01F2B5" w:rsidR="00587ECB" w:rsidRPr="00250064" w:rsidRDefault="00587ECB" w:rsidP="00A14EEF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  <w:r w:rsidRPr="00250064">
        <w:rPr>
          <w:rFonts w:ascii="Arial" w:hAnsi="Arial" w:cs="Arial"/>
          <w:b/>
          <w:snapToGrid w:val="0"/>
        </w:rPr>
        <w:t>§1</w:t>
      </w:r>
    </w:p>
    <w:p w14:paraId="7104FC97" w14:textId="5999F9B4" w:rsidR="00587ECB" w:rsidRPr="00250064" w:rsidRDefault="00587ECB" w:rsidP="00A14EEF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250064">
        <w:rPr>
          <w:rFonts w:ascii="Arial" w:hAnsi="Arial" w:cs="Arial"/>
          <w:b/>
          <w:snapToGrid w:val="0"/>
        </w:rPr>
        <w:t>Przedmiot umowy</w:t>
      </w:r>
    </w:p>
    <w:p w14:paraId="030D4490" w14:textId="77777777" w:rsidR="00DE3B59" w:rsidRPr="00250064" w:rsidRDefault="00DE3B59" w:rsidP="00A14EEF">
      <w:pPr>
        <w:widowControl w:val="0"/>
        <w:spacing w:line="276" w:lineRule="auto"/>
        <w:jc w:val="both"/>
        <w:rPr>
          <w:rFonts w:ascii="Arial" w:hAnsi="Arial" w:cs="Arial"/>
          <w:b/>
          <w:snapToGrid w:val="0"/>
        </w:rPr>
      </w:pPr>
    </w:p>
    <w:p w14:paraId="68744DB1" w14:textId="0115D958" w:rsidR="00122B58" w:rsidRDefault="00587ECB" w:rsidP="00A14EEF">
      <w:pPr>
        <w:pStyle w:val="Akapitzlist"/>
        <w:numPr>
          <w:ilvl w:val="0"/>
          <w:numId w:val="42"/>
        </w:numP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50064">
        <w:rPr>
          <w:rFonts w:ascii="Arial" w:hAnsi="Arial" w:cs="Arial"/>
        </w:rPr>
        <w:t xml:space="preserve">Przedmiotem umowy jest </w:t>
      </w:r>
      <w:r w:rsidR="00122B58" w:rsidRPr="00250064">
        <w:rPr>
          <w:rFonts w:ascii="Arial" w:hAnsi="Arial" w:cs="Arial"/>
          <w:b/>
        </w:rPr>
        <w:t>dostawa  i montaż siłowników drzwiowych rozwieranych</w:t>
      </w:r>
    </w:p>
    <w:p w14:paraId="04B96BF2" w14:textId="389E0EA8" w:rsidR="00DA0FAD" w:rsidRPr="00A02737" w:rsidRDefault="00DA0FAD" w:rsidP="00A02737">
      <w:pPr>
        <w:spacing w:line="276" w:lineRule="auto"/>
        <w:ind w:left="426" w:firstLine="26"/>
        <w:rPr>
          <w:rFonts w:ascii="Arial" w:hAnsi="Arial" w:cs="Arial"/>
        </w:rPr>
      </w:pPr>
      <w:r>
        <w:rPr>
          <w:rFonts w:ascii="Arial" w:hAnsi="Arial" w:cs="Arial"/>
        </w:rPr>
        <w:t xml:space="preserve">w ilości i asortymencie określonym w załączniku nr 2 </w:t>
      </w:r>
      <w:r w:rsidRPr="001D59E1">
        <w:rPr>
          <w:rFonts w:ascii="Arial" w:hAnsi="Arial" w:cs="Arial"/>
          <w:sz w:val="16"/>
          <w:szCs w:val="16"/>
        </w:rPr>
        <w:t>(Formularz cenowy)</w:t>
      </w:r>
      <w:r w:rsidRPr="001D59E1">
        <w:rPr>
          <w:rFonts w:ascii="Arial" w:hAnsi="Arial" w:cs="Arial"/>
        </w:rPr>
        <w:t xml:space="preserve"> </w:t>
      </w:r>
      <w:r w:rsidR="00A02737" w:rsidRPr="001D59E1">
        <w:rPr>
          <w:rFonts w:ascii="Arial" w:hAnsi="Arial" w:cs="Arial"/>
        </w:rPr>
        <w:t xml:space="preserve">do </w:t>
      </w:r>
      <w:r w:rsidR="00A02737">
        <w:rPr>
          <w:rFonts w:ascii="Arial" w:hAnsi="Arial" w:cs="Arial"/>
        </w:rPr>
        <w:t xml:space="preserve">niniejszej umowy </w:t>
      </w:r>
      <w:r>
        <w:rPr>
          <w:rFonts w:ascii="Arial" w:hAnsi="Arial" w:cs="Arial"/>
        </w:rPr>
        <w:t>zgodnie z ofertą zał</w:t>
      </w:r>
      <w:r w:rsidR="001D59E1">
        <w:rPr>
          <w:rFonts w:ascii="Arial" w:hAnsi="Arial" w:cs="Arial"/>
        </w:rPr>
        <w:t>.</w:t>
      </w:r>
      <w:r w:rsidR="00A027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nr 1 </w:t>
      </w:r>
      <w:r w:rsidR="001D07F4" w:rsidRPr="00A02737">
        <w:rPr>
          <w:rFonts w:ascii="Arial" w:hAnsi="Arial" w:cs="Arial"/>
          <w:sz w:val="16"/>
          <w:szCs w:val="16"/>
        </w:rPr>
        <w:t>(Formularz oferta</w:t>
      </w:r>
      <w:r w:rsidR="00A02737" w:rsidRPr="00A02737">
        <w:rPr>
          <w:rFonts w:ascii="Arial" w:hAnsi="Arial" w:cs="Arial"/>
          <w:sz w:val="16"/>
          <w:szCs w:val="16"/>
        </w:rPr>
        <w:t>)</w:t>
      </w:r>
      <w:r w:rsidR="00A02737">
        <w:rPr>
          <w:rFonts w:ascii="Arial" w:hAnsi="Arial" w:cs="Arial"/>
        </w:rPr>
        <w:t xml:space="preserve"> oraz zał</w:t>
      </w:r>
      <w:r w:rsidR="001D59E1">
        <w:rPr>
          <w:rFonts w:ascii="Arial" w:hAnsi="Arial" w:cs="Arial"/>
        </w:rPr>
        <w:t>.</w:t>
      </w:r>
      <w:r w:rsidR="00A02737">
        <w:rPr>
          <w:rFonts w:ascii="Arial" w:hAnsi="Arial" w:cs="Arial"/>
        </w:rPr>
        <w:t xml:space="preserve"> nr 3</w:t>
      </w:r>
      <w:r w:rsidR="001D59E1">
        <w:rPr>
          <w:rFonts w:ascii="Arial" w:hAnsi="Arial" w:cs="Arial"/>
        </w:rPr>
        <w:t xml:space="preserve"> (</w:t>
      </w:r>
      <w:r w:rsidR="00BE763B">
        <w:rPr>
          <w:rFonts w:ascii="Arial" w:hAnsi="Arial" w:cs="Arial"/>
          <w:sz w:val="16"/>
          <w:szCs w:val="16"/>
        </w:rPr>
        <w:t>Opis Przedmiotu Zamówienia</w:t>
      </w:r>
      <w:r w:rsidR="001D59E1" w:rsidRPr="001D59E1">
        <w:rPr>
          <w:rFonts w:ascii="Arial" w:hAnsi="Arial" w:cs="Arial"/>
          <w:sz w:val="16"/>
          <w:szCs w:val="16"/>
        </w:rPr>
        <w:t>)</w:t>
      </w:r>
      <w:r w:rsidR="00A027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umowy.</w:t>
      </w:r>
    </w:p>
    <w:p w14:paraId="76DD11F9" w14:textId="228DEEFD" w:rsidR="0023790C" w:rsidRPr="001D59E1" w:rsidRDefault="0023790C" w:rsidP="001D59E1">
      <w:pPr>
        <w:pStyle w:val="Akapitzlist"/>
        <w:numPr>
          <w:ilvl w:val="0"/>
          <w:numId w:val="42"/>
        </w:numP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50064">
        <w:rPr>
          <w:rFonts w:ascii="Arial" w:hAnsi="Arial" w:cs="Arial"/>
        </w:rPr>
        <w:t>Załączniki nr 1</w:t>
      </w:r>
      <w:r w:rsidR="001D59E1">
        <w:rPr>
          <w:rFonts w:ascii="Arial" w:hAnsi="Arial" w:cs="Arial"/>
        </w:rPr>
        <w:t>,</w:t>
      </w:r>
      <w:r w:rsidRPr="00250064">
        <w:rPr>
          <w:rFonts w:ascii="Arial" w:hAnsi="Arial" w:cs="Arial"/>
        </w:rPr>
        <w:t xml:space="preserve"> 2 </w:t>
      </w:r>
      <w:r w:rsidR="00A02737">
        <w:rPr>
          <w:rFonts w:ascii="Arial" w:hAnsi="Arial" w:cs="Arial"/>
        </w:rPr>
        <w:t>i 3</w:t>
      </w:r>
      <w:r w:rsidR="001D59E1">
        <w:rPr>
          <w:rFonts w:ascii="Arial" w:hAnsi="Arial" w:cs="Arial"/>
        </w:rPr>
        <w:t xml:space="preserve"> </w:t>
      </w:r>
      <w:r w:rsidRPr="00250064">
        <w:rPr>
          <w:rFonts w:ascii="Arial" w:hAnsi="Arial" w:cs="Arial"/>
        </w:rPr>
        <w:t>stanowią integralną część umowy.</w:t>
      </w:r>
    </w:p>
    <w:p w14:paraId="12F9065F" w14:textId="5AD71779" w:rsidR="00B37D70" w:rsidRPr="00250064" w:rsidRDefault="0095377A" w:rsidP="001D59E1">
      <w:pPr>
        <w:pStyle w:val="Akapitzlist"/>
        <w:numPr>
          <w:ilvl w:val="0"/>
          <w:numId w:val="42"/>
        </w:numPr>
        <w:spacing w:line="276" w:lineRule="auto"/>
        <w:ind w:left="426" w:hanging="426"/>
        <w:jc w:val="both"/>
        <w:rPr>
          <w:rFonts w:ascii="Arial" w:hAnsi="Arial" w:cs="Arial"/>
          <w:lang w:eastAsia="x-none"/>
        </w:rPr>
      </w:pPr>
      <w:r w:rsidRPr="00250064">
        <w:rPr>
          <w:rFonts w:ascii="Arial" w:hAnsi="Arial" w:cs="Arial"/>
          <w:color w:val="000000"/>
        </w:rPr>
        <w:t>Przedmiot zamówienia będzie nowy, nieużywany, kompletny, wolny od wad fizycznych i prawnych oraz obciążeń prawami osób trzecich, nie stanowił będzie on przedmiotu zabezpieczenia</w:t>
      </w:r>
    </w:p>
    <w:p w14:paraId="6F0552F8" w14:textId="27822258" w:rsidR="00587ECB" w:rsidRPr="00250064" w:rsidRDefault="00587ECB" w:rsidP="00A14EEF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  <w:r w:rsidRPr="00250064">
        <w:rPr>
          <w:rFonts w:ascii="Arial" w:hAnsi="Arial" w:cs="Arial"/>
          <w:b/>
          <w:snapToGrid w:val="0"/>
        </w:rPr>
        <w:t>§2</w:t>
      </w:r>
    </w:p>
    <w:p w14:paraId="3A4CEDA1" w14:textId="3CEF013B" w:rsidR="00587ECB" w:rsidRPr="00250064" w:rsidRDefault="00587ECB" w:rsidP="00A14EEF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250064">
        <w:rPr>
          <w:rFonts w:ascii="Arial" w:hAnsi="Arial" w:cs="Arial"/>
          <w:b/>
          <w:snapToGrid w:val="0"/>
        </w:rPr>
        <w:t>Warunki dostawy</w:t>
      </w:r>
    </w:p>
    <w:p w14:paraId="380F1B29" w14:textId="77777777" w:rsidR="00250064" w:rsidRPr="00250064" w:rsidRDefault="00250064" w:rsidP="00A14EEF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344504F1" w14:textId="77777777" w:rsidR="00587ECB" w:rsidRPr="00250064" w:rsidRDefault="00587ECB" w:rsidP="00A14EEF">
      <w:pPr>
        <w:widowControl w:val="0"/>
        <w:numPr>
          <w:ilvl w:val="0"/>
          <w:numId w:val="15"/>
        </w:numPr>
        <w:snapToGrid w:val="0"/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  <w:snapToGrid w:val="0"/>
        </w:rPr>
        <w:t>Wykonawca w ramach ceny zobowiązuje się:</w:t>
      </w:r>
    </w:p>
    <w:p w14:paraId="56DB6804" w14:textId="77777777" w:rsidR="00587ECB" w:rsidRPr="00250064" w:rsidRDefault="00587ECB" w:rsidP="00A14EEF">
      <w:pPr>
        <w:widowControl w:val="0"/>
        <w:numPr>
          <w:ilvl w:val="0"/>
          <w:numId w:val="16"/>
        </w:numPr>
        <w:snapToGrid w:val="0"/>
        <w:spacing w:line="276" w:lineRule="auto"/>
        <w:ind w:left="709" w:hanging="284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snapToGrid w:val="0"/>
        </w:rPr>
        <w:t>dostarczyć na swój koszt przedmiot umowy do siedziby Zamawiającego, znajdującej się przy ul. Chodkiewicza 44 w Bydgoszczy,</w:t>
      </w:r>
    </w:p>
    <w:p w14:paraId="3A3252D2" w14:textId="77777777" w:rsidR="00587ECB" w:rsidRPr="00250064" w:rsidRDefault="00587ECB" w:rsidP="00A14EEF">
      <w:pPr>
        <w:widowControl w:val="0"/>
        <w:numPr>
          <w:ilvl w:val="0"/>
          <w:numId w:val="16"/>
        </w:numPr>
        <w:snapToGrid w:val="0"/>
        <w:spacing w:line="276" w:lineRule="auto"/>
        <w:ind w:left="709" w:hanging="284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noProof/>
          <w:snapToGrid w:val="0"/>
        </w:rPr>
        <w:t>wykonać prace montażowe niezbędne do prawidłowego użytkowania przedmiotu umowy,</w:t>
      </w:r>
    </w:p>
    <w:p w14:paraId="37A0154F" w14:textId="77777777" w:rsidR="00587ECB" w:rsidRPr="00250064" w:rsidRDefault="00587ECB" w:rsidP="00A14EEF">
      <w:pPr>
        <w:widowControl w:val="0"/>
        <w:numPr>
          <w:ilvl w:val="0"/>
          <w:numId w:val="16"/>
        </w:numPr>
        <w:snapToGrid w:val="0"/>
        <w:spacing w:line="276" w:lineRule="auto"/>
        <w:ind w:left="709" w:hanging="284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noProof/>
          <w:snapToGrid w:val="0"/>
        </w:rPr>
        <w:t>uruchomić przedmiot umowy oraz sprawdzić poprawność jego funkcjonowania,</w:t>
      </w:r>
    </w:p>
    <w:p w14:paraId="135E5B6F" w14:textId="77777777" w:rsidR="00587ECB" w:rsidRPr="00250064" w:rsidRDefault="00587ECB" w:rsidP="00A14EEF">
      <w:pPr>
        <w:widowControl w:val="0"/>
        <w:numPr>
          <w:ilvl w:val="0"/>
          <w:numId w:val="16"/>
        </w:numPr>
        <w:snapToGrid w:val="0"/>
        <w:spacing w:line="276" w:lineRule="auto"/>
        <w:ind w:left="709" w:hanging="284"/>
        <w:jc w:val="both"/>
        <w:rPr>
          <w:rFonts w:ascii="Arial" w:hAnsi="Arial" w:cs="Arial"/>
          <w:i/>
          <w:iCs/>
          <w:snapToGrid w:val="0"/>
        </w:rPr>
      </w:pPr>
      <w:r w:rsidRPr="00250064">
        <w:rPr>
          <w:rFonts w:ascii="Arial" w:hAnsi="Arial" w:cs="Arial"/>
          <w:noProof/>
          <w:snapToGrid w:val="0"/>
        </w:rPr>
        <w:t xml:space="preserve">przeszkolić personel wskazany przez Zamawiającego z zakresu </w:t>
      </w:r>
      <w:r w:rsidRPr="00250064">
        <w:rPr>
          <w:rFonts w:ascii="Arial" w:hAnsi="Arial" w:cs="Arial"/>
          <w:snapToGrid w:val="0"/>
        </w:rPr>
        <w:t>prawidłowej obsługi, eksploatacji i konserwacji</w:t>
      </w:r>
      <w:r w:rsidRPr="00250064">
        <w:rPr>
          <w:rFonts w:ascii="Arial" w:hAnsi="Arial" w:cs="Arial"/>
          <w:noProof/>
          <w:snapToGrid w:val="0"/>
        </w:rPr>
        <w:t xml:space="preserve"> przedmiotu umowy </w:t>
      </w:r>
      <w:r w:rsidRPr="00250064">
        <w:rPr>
          <w:rFonts w:ascii="Arial" w:hAnsi="Arial" w:cs="Arial"/>
          <w:i/>
          <w:iCs/>
          <w:noProof/>
          <w:snapToGrid w:val="0"/>
        </w:rPr>
        <w:t>(w szerszym zakresie, jeśli tak określa specyfikacja techniczna),</w:t>
      </w:r>
    </w:p>
    <w:p w14:paraId="25E65BBC" w14:textId="3755D252" w:rsidR="00587ECB" w:rsidRPr="00250064" w:rsidRDefault="00587ECB" w:rsidP="00A14EEF">
      <w:pPr>
        <w:widowControl w:val="0"/>
        <w:numPr>
          <w:ilvl w:val="0"/>
          <w:numId w:val="16"/>
        </w:numPr>
        <w:snapToGrid w:val="0"/>
        <w:spacing w:line="276" w:lineRule="auto"/>
        <w:ind w:left="709" w:hanging="284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noProof/>
          <w:snapToGrid w:val="0"/>
        </w:rPr>
        <w:t>zrealizować inne świadczenia określone w umowie lub specyfikacji warunków zamówienia.</w:t>
      </w:r>
    </w:p>
    <w:p w14:paraId="115A0DCC" w14:textId="6F5432E1" w:rsidR="00E95501" w:rsidRPr="00250064" w:rsidRDefault="00587ECB" w:rsidP="00A14EEF">
      <w:pPr>
        <w:numPr>
          <w:ilvl w:val="0"/>
          <w:numId w:val="15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Wykonawca oświadcza, że przedmiot umowy jest produktem fabrycznie nowym</w:t>
      </w:r>
      <w:r w:rsidR="00EB7B41" w:rsidRPr="00250064">
        <w:rPr>
          <w:rFonts w:ascii="Arial" w:hAnsi="Arial" w:cs="Arial"/>
        </w:rPr>
        <w:t>.</w:t>
      </w:r>
      <w:r w:rsidRPr="00250064">
        <w:rPr>
          <w:rFonts w:ascii="Arial" w:hAnsi="Arial" w:cs="Arial"/>
        </w:rPr>
        <w:t xml:space="preserve"> </w:t>
      </w:r>
    </w:p>
    <w:p w14:paraId="7DAE331B" w14:textId="77777777" w:rsidR="00587ECB" w:rsidRPr="00250064" w:rsidRDefault="00587ECB" w:rsidP="00A14EEF">
      <w:pPr>
        <w:numPr>
          <w:ilvl w:val="0"/>
          <w:numId w:val="15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Przedmiot umowy dostarczony zostanie Zamawiającemu wraz z poniższymi dokumentami:</w:t>
      </w:r>
    </w:p>
    <w:p w14:paraId="1EEB9D94" w14:textId="77777777" w:rsidR="00587ECB" w:rsidRPr="00250064" w:rsidRDefault="00587ECB" w:rsidP="00A14EEF">
      <w:pPr>
        <w:numPr>
          <w:ilvl w:val="0"/>
          <w:numId w:val="19"/>
        </w:numPr>
        <w:spacing w:line="276" w:lineRule="auto"/>
        <w:ind w:left="709" w:hanging="284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karta gwarancyjna,</w:t>
      </w:r>
    </w:p>
    <w:p w14:paraId="5008F987" w14:textId="1E41C512" w:rsidR="00602665" w:rsidRPr="00250064" w:rsidRDefault="00602665" w:rsidP="00A14EEF">
      <w:pPr>
        <w:numPr>
          <w:ilvl w:val="0"/>
          <w:numId w:val="19"/>
        </w:numPr>
        <w:spacing w:line="276" w:lineRule="auto"/>
        <w:ind w:left="709" w:hanging="284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lastRenderedPageBreak/>
        <w:t xml:space="preserve">dokumentacja techniczno </w:t>
      </w:r>
      <w:del w:id="0" w:author="Michał Rościszewski" w:date="2022-07-11T14:06:00Z">
        <w:r w:rsidRPr="00250064" w:rsidDel="00904ADE">
          <w:rPr>
            <w:rFonts w:ascii="Arial" w:hAnsi="Arial" w:cs="Arial"/>
          </w:rPr>
          <w:delText>-</w:delText>
        </w:r>
      </w:del>
      <w:ins w:id="1" w:author="Michał Rościszewski" w:date="2022-07-11T14:06:00Z">
        <w:r w:rsidR="00904ADE">
          <w:rPr>
            <w:rFonts w:ascii="Arial" w:hAnsi="Arial" w:cs="Arial"/>
          </w:rPr>
          <w:t>–</w:t>
        </w:r>
      </w:ins>
      <w:r w:rsidRPr="00250064">
        <w:rPr>
          <w:rFonts w:ascii="Arial" w:hAnsi="Arial" w:cs="Arial"/>
        </w:rPr>
        <w:t xml:space="preserve"> ruchowa</w:t>
      </w:r>
      <w:ins w:id="2" w:author="Michał Rościszewski" w:date="2022-07-11T14:06:00Z">
        <w:r w:rsidR="00904ADE">
          <w:rPr>
            <w:rFonts w:ascii="Arial" w:hAnsi="Arial" w:cs="Arial"/>
          </w:rPr>
          <w:t>,</w:t>
        </w:r>
      </w:ins>
    </w:p>
    <w:p w14:paraId="035983D1" w14:textId="77777777" w:rsidR="00587ECB" w:rsidRPr="00250064" w:rsidRDefault="00587ECB" w:rsidP="00A14EEF">
      <w:pPr>
        <w:numPr>
          <w:ilvl w:val="0"/>
          <w:numId w:val="19"/>
        </w:numPr>
        <w:spacing w:line="276" w:lineRule="auto"/>
        <w:ind w:left="709" w:hanging="284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instrukcja obsługi w języku polskim.</w:t>
      </w:r>
    </w:p>
    <w:p w14:paraId="1C229F40" w14:textId="35D33B2A" w:rsidR="00587ECB" w:rsidRPr="00250064" w:rsidRDefault="00587ECB" w:rsidP="00A14EEF">
      <w:pPr>
        <w:numPr>
          <w:ilvl w:val="0"/>
          <w:numId w:val="15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Karta gwarancyjna zawiera warunki gwarancji określone w §5. Karta gwarancyjna nie może zawierać postanowień mniej korzystnych dla Zamawiającego niż postanowienia umowy.</w:t>
      </w:r>
    </w:p>
    <w:p w14:paraId="644FDE7E" w14:textId="77777777" w:rsidR="00452197" w:rsidRPr="00FE3F2B" w:rsidRDefault="00452197" w:rsidP="00250064">
      <w:pPr>
        <w:spacing w:line="276" w:lineRule="auto"/>
        <w:ind w:left="426"/>
        <w:jc w:val="both"/>
        <w:rPr>
          <w:rFonts w:ascii="Arial" w:hAnsi="Arial" w:cs="Arial"/>
        </w:rPr>
      </w:pPr>
    </w:p>
    <w:p w14:paraId="0CC61C98" w14:textId="7867D0A3" w:rsidR="00587ECB" w:rsidRPr="00FE3F2B" w:rsidRDefault="00587ECB" w:rsidP="00250064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  <w:r w:rsidRPr="00FE3F2B">
        <w:rPr>
          <w:rFonts w:ascii="Arial" w:hAnsi="Arial" w:cs="Arial"/>
          <w:b/>
          <w:snapToGrid w:val="0"/>
        </w:rPr>
        <w:t>§3</w:t>
      </w:r>
    </w:p>
    <w:p w14:paraId="2743A965" w14:textId="3691CEDC" w:rsidR="00587ECB" w:rsidRPr="00250064" w:rsidRDefault="00587ECB" w:rsidP="0025006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250064">
        <w:rPr>
          <w:rFonts w:ascii="Arial" w:hAnsi="Arial" w:cs="Arial"/>
          <w:b/>
        </w:rPr>
        <w:t>Odbiór dostawy</w:t>
      </w:r>
    </w:p>
    <w:p w14:paraId="12B99508" w14:textId="77777777" w:rsidR="00250064" w:rsidRPr="00250064" w:rsidRDefault="00250064" w:rsidP="0025006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69C647AE" w14:textId="1C3F3AF1" w:rsidR="00587ECB" w:rsidRPr="0044060E" w:rsidRDefault="00587ECB" w:rsidP="00250064">
      <w:pPr>
        <w:numPr>
          <w:ilvl w:val="0"/>
          <w:numId w:val="20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Wykonawca zrealizuje obowiązki, o których mowa w § 1 i 2</w:t>
      </w:r>
      <w:r w:rsidR="002E0141">
        <w:rPr>
          <w:rFonts w:ascii="Arial" w:hAnsi="Arial" w:cs="Arial"/>
        </w:rPr>
        <w:t xml:space="preserve"> </w:t>
      </w:r>
      <w:r w:rsidR="002E0141" w:rsidRPr="0044060E">
        <w:rPr>
          <w:rFonts w:ascii="Arial" w:hAnsi="Arial" w:cs="Arial"/>
        </w:rPr>
        <w:t xml:space="preserve">w terminie </w:t>
      </w:r>
      <w:r w:rsidR="0044060E" w:rsidRPr="0044060E">
        <w:rPr>
          <w:rFonts w:ascii="Arial" w:hAnsi="Arial" w:cs="Arial"/>
        </w:rPr>
        <w:t xml:space="preserve"> 8 tygodni od dnia obowiązywania umowy</w:t>
      </w:r>
      <w:r w:rsidR="0044060E">
        <w:rPr>
          <w:rFonts w:ascii="Arial" w:hAnsi="Arial" w:cs="Arial"/>
        </w:rPr>
        <w:t>.</w:t>
      </w:r>
    </w:p>
    <w:p w14:paraId="76B8BCB1" w14:textId="77777777" w:rsidR="00587ECB" w:rsidRPr="00250064" w:rsidRDefault="00587ECB" w:rsidP="00250064">
      <w:pPr>
        <w:numPr>
          <w:ilvl w:val="0"/>
          <w:numId w:val="20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Realizacja obowiązków Wykonawcy potwierdzona będzie protokolarnie przez Strony.</w:t>
      </w:r>
    </w:p>
    <w:p w14:paraId="282BD461" w14:textId="77777777" w:rsidR="00587ECB" w:rsidRPr="00250064" w:rsidRDefault="00587ECB" w:rsidP="00250064">
      <w:pPr>
        <w:numPr>
          <w:ilvl w:val="0"/>
          <w:numId w:val="20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Zamawiający ma prawo odmówić przyjęcia dostawy niepełnej lub choćby częściowo wadliwej.</w:t>
      </w:r>
    </w:p>
    <w:p w14:paraId="347F4D4E" w14:textId="77777777" w:rsidR="00587ECB" w:rsidRPr="00250064" w:rsidRDefault="00587ECB" w:rsidP="00250064">
      <w:pPr>
        <w:numPr>
          <w:ilvl w:val="0"/>
          <w:numId w:val="20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W razie stwierdzenia w protokole odbioru przedmiotu umowy wady, usterki lub innego braku Wykonawca ma obowiązek ich usunięcia w terminie wyznaczonym przez Zamawiającego.</w:t>
      </w:r>
    </w:p>
    <w:p w14:paraId="12C5686E" w14:textId="5C31FE6E" w:rsidR="00587ECB" w:rsidRPr="00250064" w:rsidRDefault="00587ECB" w:rsidP="00250064">
      <w:pPr>
        <w:numPr>
          <w:ilvl w:val="0"/>
          <w:numId w:val="20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 xml:space="preserve">W przypadku stwierdzenia w protokole odbioru końcowego wad, usterek lub innych braków w przedmiocie dostawy zgłoszenie usunięcia wad, usterek lub innych braków należy przesłać pocztą elektroniczną na adres wskazany w ust </w:t>
      </w:r>
      <w:ins w:id="3" w:author="Michał Rościszewski" w:date="2022-07-11T14:07:00Z">
        <w:r w:rsidR="00904ADE">
          <w:rPr>
            <w:rFonts w:ascii="Arial" w:hAnsi="Arial" w:cs="Arial"/>
          </w:rPr>
          <w:t>7</w:t>
        </w:r>
      </w:ins>
      <w:bookmarkStart w:id="4" w:name="_GoBack"/>
      <w:bookmarkEnd w:id="4"/>
      <w:del w:id="5" w:author="Michał Rościszewski" w:date="2022-07-11T14:07:00Z">
        <w:r w:rsidR="0095377A" w:rsidRPr="00250064" w:rsidDel="00904ADE">
          <w:rPr>
            <w:rFonts w:ascii="Arial" w:hAnsi="Arial" w:cs="Arial"/>
          </w:rPr>
          <w:delText>6</w:delText>
        </w:r>
      </w:del>
      <w:r w:rsidRPr="00250064">
        <w:rPr>
          <w:rFonts w:ascii="Arial" w:hAnsi="Arial" w:cs="Arial"/>
        </w:rPr>
        <w:t>.</w:t>
      </w:r>
    </w:p>
    <w:p w14:paraId="3A43F531" w14:textId="5DB6FB3D" w:rsidR="00587ECB" w:rsidRPr="00250064" w:rsidRDefault="00587ECB" w:rsidP="00250064">
      <w:pPr>
        <w:numPr>
          <w:ilvl w:val="0"/>
          <w:numId w:val="20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Ze strony Zamawiającego do dokonania odbioru i innych czynności związanych z odbiorem upoważnion</w:t>
      </w:r>
      <w:r w:rsidR="00602665" w:rsidRPr="00250064">
        <w:rPr>
          <w:rFonts w:ascii="Arial" w:hAnsi="Arial" w:cs="Arial"/>
        </w:rPr>
        <w:t>y</w:t>
      </w:r>
      <w:r w:rsidRPr="00250064">
        <w:rPr>
          <w:rFonts w:ascii="Arial" w:hAnsi="Arial" w:cs="Arial"/>
        </w:rPr>
        <w:t xml:space="preserve"> jest </w:t>
      </w:r>
      <w:r w:rsidR="00D14175" w:rsidRPr="00250064">
        <w:rPr>
          <w:rFonts w:ascii="Arial" w:hAnsi="Arial" w:cs="Arial"/>
        </w:rPr>
        <w:t>………………………………</w:t>
      </w:r>
      <w:r w:rsidR="00210B05" w:rsidRPr="00250064">
        <w:rPr>
          <w:rFonts w:ascii="Arial" w:hAnsi="Arial" w:cs="Arial"/>
        </w:rPr>
        <w:t>,</w:t>
      </w:r>
      <w:r w:rsidR="00D14175" w:rsidRPr="00250064">
        <w:rPr>
          <w:rFonts w:ascii="Arial" w:hAnsi="Arial" w:cs="Arial"/>
        </w:rPr>
        <w:t xml:space="preserve"> tel. ……………….</w:t>
      </w:r>
      <w:r w:rsidR="00210B05" w:rsidRPr="00250064">
        <w:rPr>
          <w:rFonts w:ascii="Arial" w:hAnsi="Arial" w:cs="Arial"/>
        </w:rPr>
        <w:t xml:space="preserve"> e-mail </w:t>
      </w:r>
      <w:r w:rsidR="00D14175" w:rsidRPr="00250064">
        <w:rPr>
          <w:rFonts w:ascii="Arial" w:hAnsi="Arial" w:cs="Arial"/>
        </w:rPr>
        <w:t>…………………………….</w:t>
      </w:r>
    </w:p>
    <w:p w14:paraId="5C22193D" w14:textId="7A912133" w:rsidR="00587ECB" w:rsidRPr="00250064" w:rsidRDefault="00587ECB" w:rsidP="00250064">
      <w:pPr>
        <w:numPr>
          <w:ilvl w:val="0"/>
          <w:numId w:val="20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 xml:space="preserve">Wykonawcę w kwestiach związanych z przekazaniem przedmiotu umowy reprezentuje </w:t>
      </w:r>
      <w:r w:rsidR="00602665" w:rsidRPr="00250064">
        <w:rPr>
          <w:rFonts w:ascii="Arial" w:hAnsi="Arial" w:cs="Arial"/>
        </w:rPr>
        <w:t>……………………</w:t>
      </w:r>
      <w:r w:rsidR="00210B05" w:rsidRPr="00250064">
        <w:rPr>
          <w:rFonts w:ascii="Arial" w:hAnsi="Arial" w:cs="Arial"/>
        </w:rPr>
        <w:t>……………</w:t>
      </w:r>
      <w:r w:rsidR="00602665" w:rsidRPr="00250064">
        <w:rPr>
          <w:rFonts w:ascii="Arial" w:hAnsi="Arial" w:cs="Arial"/>
        </w:rPr>
        <w:t>…………</w:t>
      </w:r>
      <w:r w:rsidRPr="00250064">
        <w:rPr>
          <w:rFonts w:ascii="Arial" w:hAnsi="Arial" w:cs="Arial"/>
        </w:rPr>
        <w:t xml:space="preserve">, tel. </w:t>
      </w:r>
      <w:r w:rsidR="00602665" w:rsidRPr="00250064">
        <w:rPr>
          <w:rFonts w:ascii="Arial" w:hAnsi="Arial" w:cs="Arial"/>
        </w:rPr>
        <w:t>………………………</w:t>
      </w:r>
      <w:r w:rsidRPr="00250064">
        <w:rPr>
          <w:rFonts w:ascii="Arial" w:hAnsi="Arial" w:cs="Arial"/>
        </w:rPr>
        <w:t xml:space="preserve">, e-mail </w:t>
      </w:r>
      <w:r w:rsidR="00602665" w:rsidRPr="00250064">
        <w:rPr>
          <w:rFonts w:ascii="Arial" w:hAnsi="Arial" w:cs="Arial"/>
        </w:rPr>
        <w:t>…………………………….</w:t>
      </w:r>
    </w:p>
    <w:p w14:paraId="69862410" w14:textId="0D653FC4" w:rsidR="00587ECB" w:rsidRPr="00250064" w:rsidRDefault="00587ECB" w:rsidP="00250064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  <w:r w:rsidRPr="00250064">
        <w:rPr>
          <w:rFonts w:ascii="Arial" w:hAnsi="Arial" w:cs="Arial"/>
          <w:b/>
          <w:snapToGrid w:val="0"/>
        </w:rPr>
        <w:t>§4</w:t>
      </w:r>
    </w:p>
    <w:p w14:paraId="5A22707F" w14:textId="749715D7" w:rsidR="00587ECB" w:rsidRPr="00250064" w:rsidRDefault="00587ECB" w:rsidP="00250064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250064">
        <w:rPr>
          <w:rFonts w:ascii="Arial" w:hAnsi="Arial" w:cs="Arial"/>
          <w:b/>
          <w:snapToGrid w:val="0"/>
        </w:rPr>
        <w:t>Cena i warunki płatności</w:t>
      </w:r>
    </w:p>
    <w:p w14:paraId="632DD350" w14:textId="77777777" w:rsidR="00250064" w:rsidRPr="00250064" w:rsidRDefault="00250064" w:rsidP="00250064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7642AD8C" w14:textId="77777777" w:rsidR="00587ECB" w:rsidRPr="00250064" w:rsidRDefault="00587ECB" w:rsidP="00250064">
      <w:pPr>
        <w:widowControl w:val="0"/>
        <w:numPr>
          <w:ilvl w:val="0"/>
          <w:numId w:val="21"/>
        </w:numPr>
        <w:snapToGrid w:val="0"/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  <w:snapToGrid w:val="0"/>
        </w:rPr>
        <w:t xml:space="preserve">Wartość przedmiotu umowy stanowi kwotę: </w:t>
      </w:r>
    </w:p>
    <w:p w14:paraId="126CF254" w14:textId="77777777" w:rsidR="00D14175" w:rsidRPr="00250064" w:rsidRDefault="0095377A" w:rsidP="00250064">
      <w:pPr>
        <w:widowControl w:val="0"/>
        <w:spacing w:line="276" w:lineRule="auto"/>
        <w:jc w:val="both"/>
        <w:rPr>
          <w:rFonts w:ascii="Arial" w:hAnsi="Arial" w:cs="Arial"/>
          <w:b/>
          <w:snapToGrid w:val="0"/>
        </w:rPr>
      </w:pPr>
      <w:r w:rsidRPr="00250064">
        <w:rPr>
          <w:rFonts w:ascii="Arial" w:hAnsi="Arial" w:cs="Arial"/>
          <w:snapToGrid w:val="0"/>
        </w:rPr>
        <w:tab/>
      </w:r>
      <w:r w:rsidR="00D14175" w:rsidRPr="00250064">
        <w:rPr>
          <w:rFonts w:ascii="Arial" w:hAnsi="Arial" w:cs="Arial"/>
          <w:snapToGrid w:val="0"/>
        </w:rPr>
        <w:t>netto: ……………………</w:t>
      </w:r>
      <w:r w:rsidR="00D14175" w:rsidRPr="00250064">
        <w:rPr>
          <w:rFonts w:ascii="Arial" w:hAnsi="Arial" w:cs="Arial"/>
          <w:bCs/>
          <w:snapToGrid w:val="0"/>
        </w:rPr>
        <w:t>zł.</w:t>
      </w:r>
    </w:p>
    <w:p w14:paraId="78992899" w14:textId="77777777" w:rsidR="00D14175" w:rsidRPr="00250064" w:rsidRDefault="00D14175" w:rsidP="00250064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snapToGrid w:val="0"/>
        </w:rPr>
        <w:tab/>
        <w:t>podatek VAT ……..%, tj. ………………zł.</w:t>
      </w:r>
    </w:p>
    <w:p w14:paraId="26B77C9B" w14:textId="77777777" w:rsidR="00D14175" w:rsidRPr="00250064" w:rsidRDefault="00D14175" w:rsidP="00250064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snapToGrid w:val="0"/>
        </w:rPr>
        <w:tab/>
        <w:t xml:space="preserve">brutto: </w:t>
      </w:r>
      <w:r w:rsidRPr="00250064">
        <w:rPr>
          <w:rFonts w:ascii="Arial" w:hAnsi="Arial" w:cs="Arial"/>
          <w:b/>
          <w:snapToGrid w:val="0"/>
        </w:rPr>
        <w:t>…………………..</w:t>
      </w:r>
      <w:r w:rsidRPr="00A14EEF">
        <w:rPr>
          <w:rFonts w:ascii="Arial" w:hAnsi="Arial" w:cs="Arial"/>
          <w:bCs/>
          <w:snapToGrid w:val="0"/>
        </w:rPr>
        <w:t>zł.</w:t>
      </w:r>
    </w:p>
    <w:p w14:paraId="68340612" w14:textId="77777777" w:rsidR="00D14175" w:rsidRPr="00250064" w:rsidRDefault="00D14175" w:rsidP="00250064">
      <w:pPr>
        <w:widowControl w:val="0"/>
        <w:spacing w:line="276" w:lineRule="auto"/>
        <w:ind w:left="426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snapToGrid w:val="0"/>
        </w:rPr>
        <w:t>(słownie brutto: ……………………………………………………………………………………………..)</w:t>
      </w:r>
    </w:p>
    <w:p w14:paraId="79F511BA" w14:textId="75294F7C" w:rsidR="00934811" w:rsidRPr="00250064" w:rsidRDefault="00934811" w:rsidP="00250064">
      <w:pPr>
        <w:pStyle w:val="Akapitzlist"/>
        <w:widowControl w:val="0"/>
        <w:numPr>
          <w:ilvl w:val="0"/>
          <w:numId w:val="21"/>
        </w:numPr>
        <w:spacing w:line="276" w:lineRule="auto"/>
        <w:ind w:left="426"/>
        <w:jc w:val="both"/>
        <w:rPr>
          <w:rFonts w:ascii="Arial" w:hAnsi="Arial" w:cs="Arial"/>
          <w:strike/>
        </w:rPr>
      </w:pPr>
      <w:r w:rsidRPr="00250064">
        <w:rPr>
          <w:rFonts w:ascii="Arial" w:hAnsi="Arial" w:cs="Arial"/>
        </w:rPr>
        <w:t xml:space="preserve">Zapłata należności nastąpi w formie przelewu na rachunek bankowy Wykonawcy wskazany na fakturze w terminie </w:t>
      </w:r>
      <w:r w:rsidR="00106C97" w:rsidRPr="00250064">
        <w:rPr>
          <w:rFonts w:ascii="Arial" w:hAnsi="Arial" w:cs="Arial"/>
        </w:rPr>
        <w:t>6</w:t>
      </w:r>
      <w:r w:rsidRPr="00250064">
        <w:rPr>
          <w:rFonts w:ascii="Arial" w:hAnsi="Arial" w:cs="Arial"/>
        </w:rPr>
        <w:t>0 dni od daty otrzymania faktury przez Zamawiającego</w:t>
      </w:r>
      <w:r w:rsidR="00550CB1" w:rsidRPr="00250064">
        <w:rPr>
          <w:rFonts w:ascii="Arial" w:hAnsi="Arial" w:cs="Arial"/>
        </w:rPr>
        <w:t>.</w:t>
      </w:r>
    </w:p>
    <w:p w14:paraId="30B7B121" w14:textId="40A88B7F" w:rsidR="0095377A" w:rsidRPr="00250064" w:rsidRDefault="0095377A" w:rsidP="00250064">
      <w:pPr>
        <w:pStyle w:val="Akapitzlist"/>
        <w:numPr>
          <w:ilvl w:val="0"/>
          <w:numId w:val="21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Strony akceptują wystawienie i dostarczenie w formie elektronicznej, w formacie PDF: faktury, faktur korygujących oraz duplikatów faktur, zgodnie z art. 106n ustawy z dnia 11 marca 2004r. o</w:t>
      </w:r>
      <w:r w:rsidR="00E0190F" w:rsidRPr="00250064">
        <w:rPr>
          <w:rFonts w:ascii="Arial" w:hAnsi="Arial" w:cs="Arial"/>
        </w:rPr>
        <w:t> </w:t>
      </w:r>
      <w:r w:rsidRPr="00250064">
        <w:rPr>
          <w:rFonts w:ascii="Arial" w:hAnsi="Arial" w:cs="Arial"/>
        </w:rPr>
        <w:t xml:space="preserve">podatku od towarów i usług </w:t>
      </w:r>
      <w:r w:rsidRPr="00250064">
        <w:rPr>
          <w:rFonts w:ascii="Arial" w:hAnsi="Arial" w:cs="Arial"/>
          <w:i/>
          <w:iCs/>
        </w:rPr>
        <w:t xml:space="preserve">(tj. </w:t>
      </w:r>
      <w:r w:rsidR="004276A8" w:rsidRPr="00250064">
        <w:rPr>
          <w:rFonts w:ascii="Arial" w:hAnsi="Arial" w:cs="Arial"/>
        </w:rPr>
        <w:t>Dz.U. z 2021r., Nr 1685, z późn. zm.).</w:t>
      </w:r>
      <w:r w:rsidRPr="00250064">
        <w:rPr>
          <w:rFonts w:ascii="Arial" w:hAnsi="Arial" w:cs="Arial"/>
        </w:rPr>
        <w:t xml:space="preserve"> Faktura elektroniczna będzie Zamawiającemu wysyłana na Platformę Elektronicznego Fakturowania, Adres: PEF 5542235340.</w:t>
      </w:r>
    </w:p>
    <w:p w14:paraId="12130679" w14:textId="77777777" w:rsidR="0095377A" w:rsidRPr="00250064" w:rsidRDefault="0095377A" w:rsidP="00250064">
      <w:pPr>
        <w:pStyle w:val="Akapitzlist"/>
        <w:spacing w:line="276" w:lineRule="auto"/>
        <w:ind w:left="709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Osobą upoważnioną do kontaktów w sprawie e-faktur ze strony Zamawiającego jest</w:t>
      </w:r>
    </w:p>
    <w:p w14:paraId="44BA051C" w14:textId="1FDA3A37" w:rsidR="0095377A" w:rsidRPr="00250064" w:rsidRDefault="00D14175" w:rsidP="00250064">
      <w:pPr>
        <w:pStyle w:val="Akapitzlist"/>
        <w:spacing w:line="276" w:lineRule="auto"/>
        <w:ind w:left="709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………………………………….</w:t>
      </w:r>
      <w:r w:rsidR="0095377A" w:rsidRPr="00250064">
        <w:rPr>
          <w:rFonts w:ascii="Arial" w:hAnsi="Arial" w:cs="Arial"/>
        </w:rPr>
        <w:t xml:space="preserve">, tel.: </w:t>
      </w:r>
      <w:r w:rsidRPr="00250064">
        <w:rPr>
          <w:rFonts w:ascii="Arial" w:hAnsi="Arial" w:cs="Arial"/>
        </w:rPr>
        <w:t>…………………..</w:t>
      </w:r>
    </w:p>
    <w:p w14:paraId="49B5FB9D" w14:textId="275F866A" w:rsidR="00934811" w:rsidRPr="00250064" w:rsidRDefault="00934811" w:rsidP="00250064">
      <w:pPr>
        <w:numPr>
          <w:ilvl w:val="0"/>
          <w:numId w:val="21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W razie zmiany stawki podatku VAT po zawarciu Umowy, dla Stron wiążąca będzie stawka VAT obowiązująca w dniu wystawienia faktury, a zmiana kwoty ceny brutto z tego tytułu jest akceptowana przez Strony bez konieczności składania dodatkowych oświadczeń.</w:t>
      </w:r>
    </w:p>
    <w:p w14:paraId="6582975D" w14:textId="06D17AD4" w:rsidR="00934811" w:rsidRPr="00250064" w:rsidRDefault="00934811" w:rsidP="00250064">
      <w:pPr>
        <w:numPr>
          <w:ilvl w:val="0"/>
          <w:numId w:val="21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Wykonawca gwarantuje niezmienność ceny przez cały okres obowiązywania umowy.</w:t>
      </w:r>
    </w:p>
    <w:p w14:paraId="5DF5C91D" w14:textId="6D96A3BF" w:rsidR="00934811" w:rsidRPr="00250064" w:rsidRDefault="00587ECB" w:rsidP="00250064">
      <w:pPr>
        <w:numPr>
          <w:ilvl w:val="0"/>
          <w:numId w:val="21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 xml:space="preserve">Podstawą do wystawienia faktury VAT przez Wykonawcę jest podpisany przez Strony bezusterkowy protokół odbioru o którym mowa w §3 ust. </w:t>
      </w:r>
      <w:r w:rsidR="002E0141">
        <w:rPr>
          <w:rFonts w:ascii="Arial" w:hAnsi="Arial" w:cs="Arial"/>
        </w:rPr>
        <w:t>2</w:t>
      </w:r>
      <w:r w:rsidRPr="00250064">
        <w:rPr>
          <w:rFonts w:ascii="Arial" w:hAnsi="Arial" w:cs="Arial"/>
        </w:rPr>
        <w:t xml:space="preserve"> bądź inny dokument potwierdzający prawidłową realizację zamówienia.</w:t>
      </w:r>
    </w:p>
    <w:p w14:paraId="393140D1" w14:textId="4AA241D5" w:rsidR="00934811" w:rsidRPr="00250064" w:rsidRDefault="00587ECB" w:rsidP="00250064">
      <w:pPr>
        <w:numPr>
          <w:ilvl w:val="0"/>
          <w:numId w:val="21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  <w:snapToGrid w:val="0"/>
        </w:rPr>
        <w:t>Zamawiający upoważnia Wykonawcę do wystawienia faktury VAT bez podpisu osoby upoważnionej ze strony Zamawiającego.</w:t>
      </w:r>
      <w:r w:rsidR="00934811" w:rsidRPr="00250064">
        <w:rPr>
          <w:rFonts w:ascii="Arial" w:hAnsi="Arial" w:cs="Arial"/>
        </w:rPr>
        <w:t xml:space="preserve"> </w:t>
      </w:r>
    </w:p>
    <w:p w14:paraId="31905F41" w14:textId="35CE4E03" w:rsidR="00934811" w:rsidRPr="00250064" w:rsidRDefault="00587ECB" w:rsidP="00250064">
      <w:pPr>
        <w:numPr>
          <w:ilvl w:val="0"/>
          <w:numId w:val="21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  <w:snapToGrid w:val="0"/>
        </w:rPr>
        <w:t>Wykonawca nie może przenieść swojej wierzytelności z tytułu zapłaty ceny za sprzęt, będący przedmiotem dostawy na osoby trzecie bez uprzedniej zgody Zarządu Województwa Kujawsko-Pomorskiego, wyrażonej, pod rygorem nieważności, na piśmie.</w:t>
      </w:r>
    </w:p>
    <w:p w14:paraId="7DF42490" w14:textId="5C940D12" w:rsidR="00587ECB" w:rsidRPr="008747D0" w:rsidRDefault="00587ECB" w:rsidP="00250064">
      <w:pPr>
        <w:numPr>
          <w:ilvl w:val="0"/>
          <w:numId w:val="21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  <w:snapToGrid w:val="0"/>
        </w:rPr>
        <w:t>Zamawiający nie może przenieść na osobę trzecią jakichkolwiek swoich praw wynikających z</w:t>
      </w:r>
      <w:r w:rsidR="00E0190F" w:rsidRPr="00250064">
        <w:rPr>
          <w:rFonts w:ascii="Arial" w:hAnsi="Arial" w:cs="Arial"/>
          <w:snapToGrid w:val="0"/>
        </w:rPr>
        <w:t> </w:t>
      </w:r>
      <w:r w:rsidRPr="00250064">
        <w:rPr>
          <w:rFonts w:ascii="Arial" w:hAnsi="Arial" w:cs="Arial"/>
          <w:snapToGrid w:val="0"/>
        </w:rPr>
        <w:t>umowy bez uprzedniej pisemnej zgody Wykonawcy.</w:t>
      </w:r>
    </w:p>
    <w:p w14:paraId="36C665D3" w14:textId="77777777" w:rsidR="008747D0" w:rsidRPr="00250064" w:rsidRDefault="008747D0" w:rsidP="008747D0">
      <w:pPr>
        <w:spacing w:line="276" w:lineRule="auto"/>
        <w:jc w:val="both"/>
        <w:rPr>
          <w:rFonts w:ascii="Arial" w:hAnsi="Arial" w:cs="Arial"/>
        </w:rPr>
      </w:pPr>
    </w:p>
    <w:p w14:paraId="1A2BA718" w14:textId="11F81298" w:rsidR="00587ECB" w:rsidRPr="00250064" w:rsidRDefault="00587ECB" w:rsidP="00250064">
      <w:pPr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/>
        </w:rPr>
      </w:pPr>
      <w:r w:rsidRPr="00250064">
        <w:rPr>
          <w:rFonts w:ascii="Arial" w:hAnsi="Arial" w:cs="Arial"/>
          <w:b/>
        </w:rPr>
        <w:lastRenderedPageBreak/>
        <w:t>§5</w:t>
      </w:r>
    </w:p>
    <w:p w14:paraId="17B60416" w14:textId="701087CA" w:rsidR="00587ECB" w:rsidRPr="00250064" w:rsidRDefault="00D624C4" w:rsidP="0025006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250064">
        <w:rPr>
          <w:rFonts w:ascii="Arial" w:hAnsi="Arial" w:cs="Arial"/>
          <w:b/>
        </w:rPr>
        <w:t>O</w:t>
      </w:r>
      <w:r w:rsidR="00587ECB" w:rsidRPr="00250064">
        <w:rPr>
          <w:rFonts w:ascii="Arial" w:hAnsi="Arial" w:cs="Arial"/>
          <w:b/>
        </w:rPr>
        <w:t xml:space="preserve">kres </w:t>
      </w:r>
      <w:r w:rsidRPr="00250064">
        <w:rPr>
          <w:rFonts w:ascii="Arial" w:hAnsi="Arial" w:cs="Arial"/>
          <w:b/>
        </w:rPr>
        <w:t>gwarancji</w:t>
      </w:r>
    </w:p>
    <w:p w14:paraId="45364785" w14:textId="77777777" w:rsidR="00250064" w:rsidRPr="00250064" w:rsidRDefault="00250064" w:rsidP="0025006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3CC77498" w14:textId="5CE1404B" w:rsidR="00587ECB" w:rsidRPr="00250064" w:rsidRDefault="00587ECB" w:rsidP="00250064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 xml:space="preserve">Wykonawca oświadcza, że dostarczony przedmiot umowy jest sprawny, pozbawiony wad, </w:t>
      </w:r>
      <w:r w:rsidR="00607B16" w:rsidRPr="00250064">
        <w:rPr>
          <w:rFonts w:ascii="Arial" w:hAnsi="Arial" w:cs="Arial"/>
        </w:rPr>
        <w:t xml:space="preserve"> </w:t>
      </w:r>
      <w:r w:rsidRPr="00250064">
        <w:rPr>
          <w:rFonts w:ascii="Arial" w:hAnsi="Arial" w:cs="Arial"/>
        </w:rPr>
        <w:t>oraz nadaje się do celu do jakiego jest przeznaczony.</w:t>
      </w:r>
    </w:p>
    <w:p w14:paraId="4AD0B253" w14:textId="5DFA5D6E" w:rsidR="00587ECB" w:rsidRPr="00250064" w:rsidRDefault="00587ECB" w:rsidP="00250064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50064">
        <w:rPr>
          <w:rFonts w:ascii="Arial" w:hAnsi="Arial" w:cs="Arial"/>
          <w:b/>
        </w:rPr>
        <w:t xml:space="preserve">Wykonawca udziela </w:t>
      </w:r>
      <w:r w:rsidR="009078A3" w:rsidRPr="00250064">
        <w:rPr>
          <w:rFonts w:ascii="Arial" w:hAnsi="Arial" w:cs="Arial"/>
          <w:b/>
        </w:rPr>
        <w:t>………</w:t>
      </w:r>
      <w:r w:rsidR="00602665" w:rsidRPr="00250064">
        <w:rPr>
          <w:rFonts w:ascii="Arial" w:hAnsi="Arial" w:cs="Arial"/>
          <w:b/>
        </w:rPr>
        <w:t xml:space="preserve"> </w:t>
      </w:r>
      <w:r w:rsidRPr="00250064">
        <w:rPr>
          <w:rFonts w:ascii="Arial" w:hAnsi="Arial" w:cs="Arial"/>
          <w:b/>
        </w:rPr>
        <w:t>-</w:t>
      </w:r>
      <w:r w:rsidR="00602665" w:rsidRPr="00250064">
        <w:rPr>
          <w:rFonts w:ascii="Arial" w:hAnsi="Arial" w:cs="Arial"/>
          <w:b/>
        </w:rPr>
        <w:t xml:space="preserve"> </w:t>
      </w:r>
      <w:r w:rsidRPr="00250064">
        <w:rPr>
          <w:rFonts w:ascii="Arial" w:hAnsi="Arial" w:cs="Arial"/>
          <w:b/>
        </w:rPr>
        <w:t>miesięcznej</w:t>
      </w:r>
      <w:r w:rsidR="00602665" w:rsidRPr="00250064">
        <w:rPr>
          <w:rFonts w:ascii="Arial" w:hAnsi="Arial" w:cs="Arial"/>
          <w:b/>
        </w:rPr>
        <w:t xml:space="preserve"> </w:t>
      </w:r>
      <w:r w:rsidR="00602665" w:rsidRPr="00250064">
        <w:rPr>
          <w:rFonts w:ascii="Arial" w:hAnsi="Arial" w:cs="Arial"/>
          <w:b/>
          <w:i/>
          <w:iCs/>
        </w:rPr>
        <w:t>(zgodnie z ofertą)</w:t>
      </w:r>
      <w:r w:rsidRPr="00250064">
        <w:rPr>
          <w:rFonts w:ascii="Arial" w:hAnsi="Arial" w:cs="Arial"/>
          <w:b/>
          <w:i/>
          <w:iCs/>
        </w:rPr>
        <w:t>,</w:t>
      </w:r>
      <w:r w:rsidRPr="00250064">
        <w:rPr>
          <w:rFonts w:ascii="Arial" w:hAnsi="Arial" w:cs="Arial"/>
        </w:rPr>
        <w:t xml:space="preserve"> pełnej gwarancji na przedmiot umowy oraz wykonane prace montażowo-instalacyjne. Okres gwarancji zaczyna biec w dniu podpisania protokołu odbioru.</w:t>
      </w:r>
    </w:p>
    <w:p w14:paraId="4B6691C5" w14:textId="5CB17F19" w:rsidR="00E95EB4" w:rsidRPr="00452197" w:rsidRDefault="00E95EB4" w:rsidP="00A14EE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452197">
        <w:rPr>
          <w:rFonts w:ascii="Arial" w:hAnsi="Arial" w:cs="Arial"/>
        </w:rPr>
        <w:t xml:space="preserve">W razie stwierdzenia wad przedmiotu umowy w okresie gwarancyjnym Wykonawca jest </w:t>
      </w:r>
      <w:r w:rsidR="00DD5561" w:rsidRPr="00452197">
        <w:rPr>
          <w:rFonts w:ascii="Arial" w:hAnsi="Arial" w:cs="Arial"/>
        </w:rPr>
        <w:t xml:space="preserve">zobowiązany </w:t>
      </w:r>
      <w:r w:rsidRPr="00452197">
        <w:rPr>
          <w:rFonts w:ascii="Arial" w:hAnsi="Arial" w:cs="Arial"/>
        </w:rPr>
        <w:t>do nieodpłatnego usunięcia wady w terminie 14 dni od dnia otrzymania przez Zamawiającego pisemnej reklamacji.</w:t>
      </w:r>
    </w:p>
    <w:p w14:paraId="2065C55D" w14:textId="77777777" w:rsidR="00550CB1" w:rsidRPr="00452197" w:rsidRDefault="00550CB1" w:rsidP="00A14EEF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233F603F" w14:textId="765DEAE3" w:rsidR="008E318E" w:rsidRPr="00452197" w:rsidRDefault="008E318E" w:rsidP="00A14EEF">
      <w:pPr>
        <w:spacing w:before="240" w:line="276" w:lineRule="auto"/>
        <w:jc w:val="center"/>
        <w:rPr>
          <w:rFonts w:ascii="Arial" w:hAnsi="Arial" w:cs="Arial"/>
          <w:b/>
        </w:rPr>
      </w:pPr>
      <w:r w:rsidRPr="00452197">
        <w:rPr>
          <w:rFonts w:ascii="Arial" w:hAnsi="Arial" w:cs="Arial"/>
          <w:b/>
        </w:rPr>
        <w:t>§6</w:t>
      </w:r>
    </w:p>
    <w:p w14:paraId="249DC80D" w14:textId="4A5B2EF1" w:rsidR="008E318E" w:rsidRPr="00452197" w:rsidRDefault="008E318E" w:rsidP="00A14EEF">
      <w:pPr>
        <w:spacing w:line="276" w:lineRule="auto"/>
        <w:jc w:val="center"/>
        <w:rPr>
          <w:rFonts w:ascii="Arial" w:hAnsi="Arial" w:cs="Arial"/>
          <w:b/>
        </w:rPr>
      </w:pPr>
      <w:r w:rsidRPr="00452197">
        <w:rPr>
          <w:rFonts w:ascii="Arial" w:hAnsi="Arial" w:cs="Arial"/>
          <w:b/>
        </w:rPr>
        <w:t>Kary umowne</w:t>
      </w:r>
    </w:p>
    <w:p w14:paraId="2724B2A3" w14:textId="77777777" w:rsidR="003E59A1" w:rsidRPr="00452197" w:rsidRDefault="003E59A1" w:rsidP="00A14EEF">
      <w:pPr>
        <w:spacing w:line="276" w:lineRule="auto"/>
        <w:jc w:val="both"/>
        <w:rPr>
          <w:rFonts w:ascii="Arial" w:hAnsi="Arial" w:cs="Arial"/>
          <w:b/>
        </w:rPr>
      </w:pPr>
    </w:p>
    <w:p w14:paraId="151B3815" w14:textId="267053EC" w:rsidR="008E318E" w:rsidRPr="00452197" w:rsidRDefault="008E318E" w:rsidP="00A14EEF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452197">
        <w:rPr>
          <w:rFonts w:ascii="Arial" w:hAnsi="Arial" w:cs="Arial"/>
        </w:rPr>
        <w:t>W przypadku, gdy Wykonawca nie wykona obowiązków, o których mowa w § 1 i 2, w terminie określonym w § 3 ust. 1, zapłaci Zamawiającemu karę umowną w wysokości 0,2% wartości przedmiotu umowy brutto za każdy dzień zwłoki.</w:t>
      </w:r>
    </w:p>
    <w:p w14:paraId="3E503B5C" w14:textId="256DF669" w:rsidR="008E318E" w:rsidRPr="00452197" w:rsidRDefault="008E318E" w:rsidP="00A14EEF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452197">
        <w:rPr>
          <w:rFonts w:ascii="Arial" w:hAnsi="Arial" w:cs="Arial"/>
        </w:rPr>
        <w:t>Wykonawca zapłaci Zamawiającemu karę umowną w wysokości 0,2% wartości przedmiotu umowy brutto za każdy dzień zwłoki w usunięciu wad, usterek lub innych braków przedmiot</w:t>
      </w:r>
      <w:r w:rsidR="00E95EB4" w:rsidRPr="00452197">
        <w:rPr>
          <w:rFonts w:ascii="Arial" w:hAnsi="Arial" w:cs="Arial"/>
        </w:rPr>
        <w:t>u umowy</w:t>
      </w:r>
      <w:r w:rsidR="00250064">
        <w:rPr>
          <w:rFonts w:ascii="Arial" w:hAnsi="Arial" w:cs="Arial"/>
        </w:rPr>
        <w:t xml:space="preserve">        </w:t>
      </w:r>
      <w:r w:rsidR="00E95EB4" w:rsidRPr="00452197">
        <w:rPr>
          <w:rFonts w:ascii="Arial" w:hAnsi="Arial" w:cs="Arial"/>
        </w:rPr>
        <w:t xml:space="preserve"> w terminie określonym w § 3 ust. 4 umowy.</w:t>
      </w:r>
    </w:p>
    <w:p w14:paraId="12358BF3" w14:textId="40733E85" w:rsidR="00E95EB4" w:rsidRPr="00452197" w:rsidRDefault="00E95EB4" w:rsidP="00A14EEF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452197">
        <w:rPr>
          <w:rFonts w:ascii="Arial" w:hAnsi="Arial" w:cs="Arial"/>
        </w:rPr>
        <w:t>Wykonawca zapłaci Zamawiającemu karę umowną w wysokości 0,2% wartości przedmiotu umowy brutto za każdy dzień zwłoki w usunięciu wad przedmiotu umowy w okresie gwarancji, w terminie określonym w § 5 ust. 3 umowy.</w:t>
      </w:r>
    </w:p>
    <w:p w14:paraId="0D45D770" w14:textId="2DA95636" w:rsidR="00E95EB4" w:rsidRPr="00452197" w:rsidRDefault="00E95EB4" w:rsidP="00A14EEF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452197">
        <w:rPr>
          <w:rFonts w:ascii="Arial" w:hAnsi="Arial" w:cs="Arial"/>
        </w:rPr>
        <w:t>Wykonawca zapłaci Zamawiającemu karę umowną w wysokości 5% wartości przedmiotu umowy brutto, jeżeli z przyczyn leżących po stronie Wykonawcy Zamawiający odstąpi od umowy.</w:t>
      </w:r>
    </w:p>
    <w:p w14:paraId="20C398D6" w14:textId="77777777" w:rsidR="006F3201" w:rsidRPr="00452197" w:rsidRDefault="00106C97" w:rsidP="00A14EEF">
      <w:pPr>
        <w:pStyle w:val="Tekstpodstawowy"/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52197">
        <w:rPr>
          <w:rFonts w:ascii="Arial" w:hAnsi="Arial" w:cs="Arial"/>
          <w:sz w:val="20"/>
          <w:szCs w:val="20"/>
        </w:rPr>
        <w:t xml:space="preserve">Z zastrzeżeniem art. 456 ust.1 pkt 1 ustawy Prawo zamówień publicznych, Zamawiający zapłaci </w:t>
      </w:r>
    </w:p>
    <w:p w14:paraId="51780B32" w14:textId="2C87CABA" w:rsidR="006F3201" w:rsidRPr="00452197" w:rsidRDefault="00106C97" w:rsidP="00A14EEF">
      <w:pPr>
        <w:pStyle w:val="Tekstpodstawowy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452197">
        <w:rPr>
          <w:rFonts w:ascii="Arial" w:hAnsi="Arial" w:cs="Arial"/>
          <w:sz w:val="20"/>
          <w:szCs w:val="20"/>
        </w:rPr>
        <w:t>Wykonawcy karę umowną w wysokości 5 % wartości brutto przedmiotu umowy, o której mowa</w:t>
      </w:r>
      <w:r w:rsidR="00250064">
        <w:rPr>
          <w:rFonts w:ascii="Arial" w:hAnsi="Arial" w:cs="Arial"/>
          <w:sz w:val="20"/>
          <w:szCs w:val="20"/>
          <w:lang w:val="pl-PL"/>
        </w:rPr>
        <w:t xml:space="preserve">      </w:t>
      </w:r>
      <w:r w:rsidRPr="00452197">
        <w:rPr>
          <w:rFonts w:ascii="Arial" w:hAnsi="Arial" w:cs="Arial"/>
          <w:sz w:val="20"/>
          <w:szCs w:val="20"/>
        </w:rPr>
        <w:t xml:space="preserve"> w §4 ust.1, </w:t>
      </w:r>
    </w:p>
    <w:p w14:paraId="72072EE9" w14:textId="22F94FD3" w:rsidR="00106C97" w:rsidRPr="00452197" w:rsidRDefault="00106C97" w:rsidP="00A14EEF">
      <w:pPr>
        <w:pStyle w:val="Tekstpodstawowy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452197">
        <w:rPr>
          <w:rFonts w:ascii="Arial" w:hAnsi="Arial" w:cs="Arial"/>
          <w:sz w:val="20"/>
          <w:szCs w:val="20"/>
        </w:rPr>
        <w:t xml:space="preserve">w przypadku odstąpienia od umowy przez Wykonawcę z winy Zamawiającego. </w:t>
      </w:r>
    </w:p>
    <w:p w14:paraId="2094A134" w14:textId="4E29B737" w:rsidR="00811057" w:rsidRPr="00452197" w:rsidRDefault="00811057" w:rsidP="00A14EEF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452197">
        <w:rPr>
          <w:rFonts w:ascii="Arial" w:hAnsi="Arial" w:cs="Arial"/>
        </w:rPr>
        <w:t>Strony zastrzegają sobie prawo do dochodzenia odszkodowania uzupełniającego, przewyższającego wysokość zastrzeżonych kar umownych, do wysokości rzeczywiście poniesionej szkody, na zasadach ogólnych.</w:t>
      </w:r>
    </w:p>
    <w:p w14:paraId="31669020" w14:textId="1B4AA866" w:rsidR="006F3201" w:rsidRPr="00452197" w:rsidRDefault="006F3201" w:rsidP="00A14EEF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452197">
        <w:rPr>
          <w:rFonts w:ascii="Arial" w:hAnsi="Arial" w:cs="Arial"/>
        </w:rPr>
        <w:t xml:space="preserve">Naliczenie przez Zamawiającego kary umownej następuje przez sporządzenie noty księgowej  wraz z pisemnym uzasadnieniem oraz terminem zapłaty. </w:t>
      </w:r>
    </w:p>
    <w:p w14:paraId="201B5DE8" w14:textId="5DA69EBC" w:rsidR="00811057" w:rsidRPr="00452197" w:rsidRDefault="00811057" w:rsidP="00A14EEF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452197">
        <w:rPr>
          <w:rFonts w:ascii="Arial" w:hAnsi="Arial" w:cs="Arial"/>
        </w:rPr>
        <w:t>Zamawiający może potrącić należność z tytułu kar umownych z wynagrodzenia przysługującego Wykonawcy.</w:t>
      </w:r>
    </w:p>
    <w:p w14:paraId="43560274" w14:textId="0C090BFE" w:rsidR="00587ECB" w:rsidRPr="00452197" w:rsidRDefault="00587ECB" w:rsidP="00A14EEF">
      <w:pPr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/>
        </w:rPr>
      </w:pPr>
      <w:r w:rsidRPr="00452197">
        <w:rPr>
          <w:rFonts w:ascii="Arial" w:hAnsi="Arial" w:cs="Arial"/>
          <w:b/>
        </w:rPr>
        <w:t>§</w:t>
      </w:r>
      <w:r w:rsidR="00CD12E5" w:rsidRPr="00452197">
        <w:rPr>
          <w:rFonts w:ascii="Arial" w:hAnsi="Arial" w:cs="Arial"/>
          <w:b/>
        </w:rPr>
        <w:t>7</w:t>
      </w:r>
    </w:p>
    <w:p w14:paraId="3CEAFE24" w14:textId="68C414A6" w:rsidR="00202E53" w:rsidRDefault="00250064" w:rsidP="00A14EEF">
      <w:pPr>
        <w:tabs>
          <w:tab w:val="left" w:pos="4961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</w:t>
      </w:r>
      <w:r w:rsidR="00202E53" w:rsidRPr="00452197">
        <w:rPr>
          <w:rFonts w:ascii="Arial" w:hAnsi="Arial" w:cs="Arial"/>
          <w:b/>
        </w:rPr>
        <w:t>Odstąpienie od umowy</w:t>
      </w:r>
    </w:p>
    <w:p w14:paraId="7479A432" w14:textId="77777777" w:rsidR="00250064" w:rsidRPr="00452197" w:rsidRDefault="00250064" w:rsidP="00A14EEF">
      <w:pPr>
        <w:tabs>
          <w:tab w:val="left" w:pos="4961"/>
        </w:tabs>
        <w:spacing w:line="276" w:lineRule="auto"/>
        <w:jc w:val="both"/>
        <w:rPr>
          <w:rFonts w:ascii="Arial" w:hAnsi="Arial" w:cs="Arial"/>
          <w:b/>
        </w:rPr>
      </w:pPr>
    </w:p>
    <w:p w14:paraId="1E246DC4" w14:textId="77777777" w:rsidR="00202E53" w:rsidRPr="00452197" w:rsidRDefault="00202E53" w:rsidP="00A14EEF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snapToGrid w:val="0"/>
        </w:rPr>
      </w:pPr>
      <w:r w:rsidRPr="00452197">
        <w:rPr>
          <w:rFonts w:ascii="Arial" w:hAnsi="Arial" w:cs="Arial"/>
          <w:snapToGrid w:val="0"/>
        </w:rPr>
        <w:t>Zamawiający może odstąpić od umowy w przypadku:</w:t>
      </w:r>
    </w:p>
    <w:p w14:paraId="7693C500" w14:textId="77777777" w:rsidR="00202E53" w:rsidRPr="00452197" w:rsidRDefault="00202E53" w:rsidP="00A14EEF">
      <w:pPr>
        <w:numPr>
          <w:ilvl w:val="0"/>
          <w:numId w:val="13"/>
        </w:numPr>
        <w:tabs>
          <w:tab w:val="num" w:pos="720"/>
        </w:tabs>
        <w:spacing w:line="276" w:lineRule="auto"/>
        <w:jc w:val="both"/>
        <w:rPr>
          <w:rFonts w:ascii="Arial" w:hAnsi="Arial" w:cs="Arial"/>
          <w:snapToGrid w:val="0"/>
        </w:rPr>
      </w:pPr>
      <w:r w:rsidRPr="00452197">
        <w:rPr>
          <w:rFonts w:ascii="Arial" w:hAnsi="Arial" w:cs="Arial"/>
          <w:snapToGrid w:val="0"/>
        </w:rPr>
        <w:t>zaistnienia okoliczności, o których mowa w art.456 ust.1 ustawy Prawo zamówień publicznych,</w:t>
      </w:r>
    </w:p>
    <w:p w14:paraId="1DF9982C" w14:textId="4714C38F" w:rsidR="00202E53" w:rsidRPr="00452197" w:rsidRDefault="00202E53" w:rsidP="00A14EEF">
      <w:pPr>
        <w:numPr>
          <w:ilvl w:val="0"/>
          <w:numId w:val="13"/>
        </w:numPr>
        <w:tabs>
          <w:tab w:val="num" w:pos="720"/>
        </w:tabs>
        <w:spacing w:line="276" w:lineRule="auto"/>
        <w:jc w:val="both"/>
        <w:rPr>
          <w:rFonts w:ascii="Arial" w:hAnsi="Arial" w:cs="Arial"/>
          <w:snapToGrid w:val="0"/>
        </w:rPr>
      </w:pPr>
      <w:r w:rsidRPr="00452197">
        <w:rPr>
          <w:rFonts w:ascii="Arial" w:hAnsi="Arial" w:cs="Arial"/>
          <w:snapToGrid w:val="0"/>
        </w:rPr>
        <w:t xml:space="preserve">gdy Wykonawca  nie dostarczył towaru objętego  zamówieniem w terminie wskazanym w §3 ust. </w:t>
      </w:r>
      <w:r w:rsidR="002E0141">
        <w:rPr>
          <w:rFonts w:ascii="Arial" w:hAnsi="Arial" w:cs="Arial"/>
          <w:snapToGrid w:val="0"/>
        </w:rPr>
        <w:t>1</w:t>
      </w:r>
      <w:r w:rsidRPr="00452197">
        <w:rPr>
          <w:rFonts w:ascii="Arial" w:hAnsi="Arial" w:cs="Arial"/>
          <w:snapToGrid w:val="0"/>
        </w:rPr>
        <w:t>, przy czym opóźnienie w dostawie wyniosło nie mniej niż 3 dni,</w:t>
      </w:r>
    </w:p>
    <w:p w14:paraId="0B4F9D8A" w14:textId="2B6D5414" w:rsidR="00202E53" w:rsidRPr="00452197" w:rsidRDefault="00202E53" w:rsidP="00A14EEF">
      <w:pPr>
        <w:numPr>
          <w:ilvl w:val="0"/>
          <w:numId w:val="13"/>
        </w:numPr>
        <w:tabs>
          <w:tab w:val="num" w:pos="720"/>
        </w:tabs>
        <w:spacing w:line="276" w:lineRule="auto"/>
        <w:jc w:val="both"/>
        <w:rPr>
          <w:rFonts w:ascii="Arial" w:hAnsi="Arial" w:cs="Arial"/>
          <w:snapToGrid w:val="0"/>
        </w:rPr>
      </w:pPr>
      <w:r w:rsidRPr="00452197">
        <w:rPr>
          <w:rFonts w:ascii="Arial" w:hAnsi="Arial" w:cs="Arial"/>
          <w:snapToGrid w:val="0"/>
        </w:rPr>
        <w:t>gdy Wykonawca co najmniej trzy razy nie dotrzymał terminu wyznaczonego na usunięcie stwierdzonych wad jakościowych i braków ilościowych, o których mowa w §</w:t>
      </w:r>
      <w:r w:rsidR="002E0141">
        <w:rPr>
          <w:rFonts w:ascii="Arial" w:hAnsi="Arial" w:cs="Arial"/>
          <w:snapToGrid w:val="0"/>
        </w:rPr>
        <w:t xml:space="preserve"> 3</w:t>
      </w:r>
      <w:r w:rsidRPr="00452197">
        <w:rPr>
          <w:rFonts w:ascii="Arial" w:hAnsi="Arial" w:cs="Arial"/>
          <w:snapToGrid w:val="0"/>
        </w:rPr>
        <w:t xml:space="preserve"> ust. </w:t>
      </w:r>
      <w:r w:rsidR="002E0141">
        <w:rPr>
          <w:rFonts w:ascii="Arial" w:hAnsi="Arial" w:cs="Arial"/>
          <w:snapToGrid w:val="0"/>
        </w:rPr>
        <w:t>4</w:t>
      </w:r>
      <w:r w:rsidRPr="00452197">
        <w:rPr>
          <w:rFonts w:ascii="Arial" w:hAnsi="Arial" w:cs="Arial"/>
          <w:snapToGrid w:val="0"/>
        </w:rPr>
        <w:t xml:space="preserve"> i w §5 ust.</w:t>
      </w:r>
      <w:r w:rsidR="009E6EDB" w:rsidRPr="00452197">
        <w:rPr>
          <w:rFonts w:ascii="Arial" w:hAnsi="Arial" w:cs="Arial"/>
          <w:snapToGrid w:val="0"/>
        </w:rPr>
        <w:t>3</w:t>
      </w:r>
      <w:r w:rsidRPr="00452197">
        <w:rPr>
          <w:rFonts w:ascii="Arial" w:hAnsi="Arial" w:cs="Arial"/>
          <w:snapToGrid w:val="0"/>
        </w:rPr>
        <w:t xml:space="preserve"> umowy.</w:t>
      </w:r>
    </w:p>
    <w:p w14:paraId="085B6A8A" w14:textId="77777777" w:rsidR="00202E53" w:rsidRPr="00452197" w:rsidRDefault="00202E53" w:rsidP="00A14EEF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snapToGrid w:val="0"/>
        </w:rPr>
      </w:pPr>
      <w:r w:rsidRPr="00452197">
        <w:rPr>
          <w:rFonts w:ascii="Arial" w:hAnsi="Arial" w:cs="Arial"/>
          <w:snapToGrid w:val="0"/>
        </w:rPr>
        <w:t>Odstąpienia dokonuje się pod rygorem nieważności na piśmie wraz z uzasadnieniem w terminie 30 dni od powzięcia wiadomości o okolicznościach wskazanych w ust. 1.</w:t>
      </w:r>
    </w:p>
    <w:p w14:paraId="688275F4" w14:textId="799D0EC4" w:rsidR="00202E53" w:rsidRDefault="00202E53" w:rsidP="00A14EEF">
      <w:pPr>
        <w:pStyle w:val="Tekstpodstawowywcity"/>
        <w:spacing w:line="276" w:lineRule="auto"/>
        <w:rPr>
          <w:rFonts w:cs="Arial"/>
          <w:sz w:val="20"/>
        </w:rPr>
      </w:pPr>
    </w:p>
    <w:p w14:paraId="194C781B" w14:textId="25A863E0" w:rsidR="00250064" w:rsidRDefault="00250064" w:rsidP="00FE3F2B">
      <w:pPr>
        <w:pStyle w:val="Tekstpodstawowywcity"/>
        <w:rPr>
          <w:rFonts w:cs="Arial"/>
          <w:sz w:val="20"/>
        </w:rPr>
      </w:pPr>
    </w:p>
    <w:p w14:paraId="480C4777" w14:textId="77777777" w:rsidR="00250064" w:rsidRPr="00452197" w:rsidRDefault="00250064" w:rsidP="00FE3F2B">
      <w:pPr>
        <w:pStyle w:val="Tekstpodstawowywcity"/>
        <w:rPr>
          <w:rFonts w:cs="Arial"/>
          <w:sz w:val="20"/>
        </w:rPr>
      </w:pPr>
    </w:p>
    <w:p w14:paraId="6FF3FAC3" w14:textId="77777777" w:rsidR="00202E53" w:rsidRPr="00452197" w:rsidRDefault="00202E53" w:rsidP="00A14EEF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452197">
        <w:rPr>
          <w:rFonts w:ascii="Arial" w:hAnsi="Arial" w:cs="Arial"/>
          <w:b/>
          <w:sz w:val="20"/>
          <w:szCs w:val="20"/>
        </w:rPr>
        <w:t>§8</w:t>
      </w:r>
    </w:p>
    <w:p w14:paraId="7DE804F8" w14:textId="6C7D3991" w:rsidR="00202E53" w:rsidRDefault="00202E53" w:rsidP="00A14EEF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452197">
        <w:rPr>
          <w:rFonts w:ascii="Arial" w:hAnsi="Arial" w:cs="Arial"/>
          <w:b/>
          <w:snapToGrid w:val="0"/>
        </w:rPr>
        <w:t>Nadzór nad umową</w:t>
      </w:r>
    </w:p>
    <w:p w14:paraId="1B166C5C" w14:textId="77777777" w:rsidR="00250064" w:rsidRPr="00452197" w:rsidRDefault="00250064" w:rsidP="00A14EEF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4913A14B" w14:textId="77777777" w:rsidR="00202E53" w:rsidRPr="00452197" w:rsidRDefault="00202E53" w:rsidP="00A14EEF">
      <w:pPr>
        <w:pStyle w:val="Tekstpodstawowy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2197">
        <w:rPr>
          <w:rFonts w:ascii="Arial" w:hAnsi="Arial" w:cs="Arial"/>
          <w:sz w:val="20"/>
          <w:szCs w:val="20"/>
        </w:rPr>
        <w:t xml:space="preserve">Osobą wyznaczoną ze strony Zamawiającego do przyjmowania dostaw i do nadzoru nad  umową jest:  </w:t>
      </w:r>
      <w:r w:rsidRPr="00452197">
        <w:rPr>
          <w:rFonts w:ascii="Arial" w:hAnsi="Arial" w:cs="Arial"/>
          <w:snapToGrid w:val="0"/>
          <w:sz w:val="20"/>
          <w:szCs w:val="20"/>
        </w:rPr>
        <w:t>……………………………………………. tel. ……………………….</w:t>
      </w:r>
    </w:p>
    <w:p w14:paraId="111F9630" w14:textId="77777777" w:rsidR="00202E53" w:rsidRPr="00452197" w:rsidRDefault="00202E53" w:rsidP="00A14EEF">
      <w:pPr>
        <w:pStyle w:val="Tekstpodstawowy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2197">
        <w:rPr>
          <w:rFonts w:ascii="Arial" w:hAnsi="Arial" w:cs="Arial"/>
          <w:sz w:val="20"/>
          <w:szCs w:val="20"/>
        </w:rPr>
        <w:t xml:space="preserve">Osobą wyznaczoną ze strony Wykonawcy do nadzoru nad  umową jest: </w:t>
      </w:r>
    </w:p>
    <w:p w14:paraId="03D15E0C" w14:textId="77777777" w:rsidR="00202E53" w:rsidRPr="00452197" w:rsidRDefault="00202E53" w:rsidP="00A14EEF">
      <w:pPr>
        <w:pStyle w:val="Tekstpodstawowy"/>
        <w:tabs>
          <w:tab w:val="left" w:pos="357"/>
        </w:tabs>
        <w:jc w:val="both"/>
        <w:rPr>
          <w:rFonts w:ascii="Arial" w:hAnsi="Arial" w:cs="Arial"/>
          <w:sz w:val="20"/>
          <w:szCs w:val="20"/>
        </w:rPr>
      </w:pPr>
      <w:r w:rsidRPr="00452197">
        <w:rPr>
          <w:rFonts w:ascii="Arial" w:hAnsi="Arial" w:cs="Arial"/>
          <w:sz w:val="20"/>
          <w:szCs w:val="20"/>
        </w:rPr>
        <w:tab/>
        <w:t>.....................................................................  tel. ....................................</w:t>
      </w:r>
    </w:p>
    <w:p w14:paraId="233F3643" w14:textId="77777777" w:rsidR="00A14EEF" w:rsidRDefault="00A14EEF" w:rsidP="00A14EEF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</w:p>
    <w:p w14:paraId="1B00E619" w14:textId="266C4927" w:rsidR="00202E53" w:rsidRPr="00452197" w:rsidRDefault="00202E53" w:rsidP="00A14EEF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  <w:r w:rsidRPr="00452197">
        <w:rPr>
          <w:rFonts w:ascii="Arial" w:hAnsi="Arial" w:cs="Arial"/>
          <w:b/>
          <w:snapToGrid w:val="0"/>
        </w:rPr>
        <w:t>§9</w:t>
      </w:r>
    </w:p>
    <w:p w14:paraId="0C88164A" w14:textId="3DC0FADE" w:rsidR="00202E53" w:rsidRDefault="00202E53" w:rsidP="00A14EEF">
      <w:pPr>
        <w:keepNext/>
        <w:widowControl w:val="0"/>
        <w:spacing w:line="276" w:lineRule="auto"/>
        <w:jc w:val="center"/>
        <w:outlineLvl w:val="4"/>
        <w:rPr>
          <w:rFonts w:ascii="Arial" w:hAnsi="Arial" w:cs="Arial"/>
          <w:b/>
          <w:snapToGrid w:val="0"/>
        </w:rPr>
      </w:pPr>
      <w:r w:rsidRPr="00452197">
        <w:rPr>
          <w:rFonts w:ascii="Arial" w:hAnsi="Arial" w:cs="Arial"/>
          <w:b/>
          <w:snapToGrid w:val="0"/>
        </w:rPr>
        <w:t>Postanowienia końcowe</w:t>
      </w:r>
    </w:p>
    <w:p w14:paraId="2F64F090" w14:textId="77777777" w:rsidR="00250064" w:rsidRPr="00452197" w:rsidRDefault="00250064" w:rsidP="00A14EEF">
      <w:pPr>
        <w:keepNext/>
        <w:widowControl w:val="0"/>
        <w:spacing w:line="276" w:lineRule="auto"/>
        <w:jc w:val="center"/>
        <w:outlineLvl w:val="4"/>
        <w:rPr>
          <w:rFonts w:ascii="Arial" w:hAnsi="Arial" w:cs="Arial"/>
          <w:b/>
          <w:snapToGrid w:val="0"/>
        </w:rPr>
      </w:pPr>
    </w:p>
    <w:p w14:paraId="5BCBDA1D" w14:textId="45E95564" w:rsidR="00202E53" w:rsidRPr="00452197" w:rsidRDefault="00202E53" w:rsidP="00A14EEF">
      <w:pPr>
        <w:widowControl w:val="0"/>
        <w:numPr>
          <w:ilvl w:val="0"/>
          <w:numId w:val="45"/>
        </w:numPr>
        <w:spacing w:line="276" w:lineRule="auto"/>
        <w:jc w:val="both"/>
        <w:rPr>
          <w:rFonts w:ascii="Arial" w:hAnsi="Arial" w:cs="Arial"/>
        </w:rPr>
      </w:pPr>
      <w:r w:rsidRPr="00452197">
        <w:rPr>
          <w:rFonts w:ascii="Arial" w:hAnsi="Arial" w:cs="Arial"/>
        </w:rPr>
        <w:t>W sprawach nie unormowanych niniejszą umową mają zastosowanie przepisy kodeksu cywilnego oraz ustawy dnia 11 września 2019r. Prawo zamówień publicznych (Dz. U. z 2021 r., poz.1129 ze zm.). Wszelkie kwestie sporne, mogące wystąpić między stronami umowy, dotyczące treści</w:t>
      </w:r>
      <w:r w:rsidR="00250064">
        <w:rPr>
          <w:rFonts w:ascii="Arial" w:hAnsi="Arial" w:cs="Arial"/>
        </w:rPr>
        <w:t xml:space="preserve">           </w:t>
      </w:r>
      <w:r w:rsidRPr="00452197">
        <w:rPr>
          <w:rFonts w:ascii="Arial" w:hAnsi="Arial" w:cs="Arial"/>
        </w:rPr>
        <w:t xml:space="preserve"> i realizacji umowy, a które strony nie załatwią polubownie, będą rozstrzygane przez właściwy Sąd w Bydgoszczy.</w:t>
      </w:r>
    </w:p>
    <w:p w14:paraId="367B8472" w14:textId="4E6D9CF4" w:rsidR="00202E53" w:rsidRDefault="00202E53" w:rsidP="00A14EEF">
      <w:pPr>
        <w:widowControl w:val="0"/>
        <w:numPr>
          <w:ilvl w:val="0"/>
          <w:numId w:val="45"/>
        </w:numPr>
        <w:spacing w:line="276" w:lineRule="auto"/>
        <w:jc w:val="both"/>
        <w:rPr>
          <w:rFonts w:ascii="Arial" w:hAnsi="Arial" w:cs="Arial"/>
        </w:rPr>
      </w:pPr>
      <w:r w:rsidRPr="00452197">
        <w:rPr>
          <w:rFonts w:ascii="Arial" w:hAnsi="Arial" w:cs="Arial"/>
        </w:rPr>
        <w:t>Umowę sporządzono w 2 jednobrzmiących egzemplarzach: jeden egzemplarz otrzymuje Wykonawca, drugi egzemplarz otrzymuje Zamawiający.</w:t>
      </w:r>
    </w:p>
    <w:p w14:paraId="5E2B11E8" w14:textId="77777777" w:rsidR="00250064" w:rsidRPr="00452197" w:rsidRDefault="00250064" w:rsidP="00A14EEF">
      <w:pPr>
        <w:widowControl w:val="0"/>
        <w:spacing w:line="276" w:lineRule="auto"/>
        <w:ind w:left="360"/>
        <w:jc w:val="both"/>
        <w:rPr>
          <w:rFonts w:ascii="Arial" w:hAnsi="Arial" w:cs="Arial"/>
        </w:rPr>
      </w:pPr>
    </w:p>
    <w:p w14:paraId="52950047" w14:textId="7B40AF76" w:rsidR="00D64955" w:rsidRPr="00FE3F2B" w:rsidRDefault="00855D7F" w:rsidP="00A14EEF">
      <w:pPr>
        <w:spacing w:before="240" w:line="276" w:lineRule="auto"/>
        <w:jc w:val="both"/>
        <w:rPr>
          <w:rFonts w:ascii="Arial" w:hAnsi="Arial" w:cs="Arial"/>
          <w:b/>
        </w:rPr>
      </w:pPr>
      <w:r w:rsidRPr="00452197">
        <w:rPr>
          <w:rFonts w:ascii="Arial" w:hAnsi="Arial" w:cs="Arial"/>
          <w:b/>
        </w:rPr>
        <w:t>WYKONAWCA:</w:t>
      </w:r>
      <w:r w:rsidRPr="00452197">
        <w:rPr>
          <w:rFonts w:ascii="Arial" w:hAnsi="Arial" w:cs="Arial"/>
          <w:b/>
        </w:rPr>
        <w:tab/>
      </w:r>
      <w:r w:rsidRPr="00FE3F2B">
        <w:rPr>
          <w:b/>
        </w:rPr>
        <w:tab/>
      </w:r>
      <w:r w:rsidRPr="00FE3F2B">
        <w:rPr>
          <w:b/>
        </w:rPr>
        <w:tab/>
      </w:r>
      <w:r w:rsidRPr="00FE3F2B">
        <w:rPr>
          <w:b/>
        </w:rPr>
        <w:tab/>
      </w:r>
      <w:r w:rsidRPr="00FE3F2B">
        <w:rPr>
          <w:b/>
        </w:rPr>
        <w:tab/>
      </w:r>
      <w:r w:rsidRPr="00FE3F2B">
        <w:rPr>
          <w:b/>
        </w:rPr>
        <w:tab/>
      </w:r>
      <w:r w:rsidRPr="00FE3F2B">
        <w:rPr>
          <w:rFonts w:ascii="Arial" w:hAnsi="Arial" w:cs="Arial"/>
          <w:b/>
        </w:rPr>
        <w:tab/>
      </w:r>
      <w:r w:rsidRPr="00FE3F2B">
        <w:rPr>
          <w:rFonts w:ascii="Arial" w:hAnsi="Arial" w:cs="Arial"/>
          <w:b/>
        </w:rPr>
        <w:tab/>
        <w:t>ZAMAWIAJĄCY:</w:t>
      </w:r>
    </w:p>
    <w:sectPr w:rsidR="00D64955" w:rsidRPr="00FE3F2B" w:rsidSect="00C00190">
      <w:pgSz w:w="11907" w:h="16840" w:code="9"/>
      <w:pgMar w:top="1418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23DB6" w14:textId="77777777" w:rsidR="00476380" w:rsidRDefault="00476380">
      <w:r>
        <w:separator/>
      </w:r>
    </w:p>
  </w:endnote>
  <w:endnote w:type="continuationSeparator" w:id="0">
    <w:p w14:paraId="1AA9DC30" w14:textId="77777777" w:rsidR="00476380" w:rsidRDefault="00476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38C20" w14:textId="77777777" w:rsidR="00476380" w:rsidRDefault="00476380">
      <w:r>
        <w:separator/>
      </w:r>
    </w:p>
  </w:footnote>
  <w:footnote w:type="continuationSeparator" w:id="0">
    <w:p w14:paraId="7F5A64B2" w14:textId="77777777" w:rsidR="00476380" w:rsidRDefault="00476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3D6A9E2A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CDE"/>
    <w:multiLevelType w:val="hybridMultilevel"/>
    <w:tmpl w:val="80860730"/>
    <w:lvl w:ilvl="0" w:tplc="3956FE3E">
      <w:start w:val="1"/>
      <w:numFmt w:val="lowerLetter"/>
      <w:lvlText w:val="%1)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BA0814"/>
    <w:multiLevelType w:val="hybridMultilevel"/>
    <w:tmpl w:val="4D3C6FFE"/>
    <w:lvl w:ilvl="0" w:tplc="2FAC3A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5" w15:restartNumberingAfterBreak="0">
    <w:nsid w:val="0FBD05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290DFA"/>
    <w:multiLevelType w:val="hybridMultilevel"/>
    <w:tmpl w:val="AFDCF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3E3280"/>
    <w:multiLevelType w:val="hybridMultilevel"/>
    <w:tmpl w:val="3AC058CC"/>
    <w:lvl w:ilvl="0" w:tplc="024A4390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603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5902F01"/>
    <w:multiLevelType w:val="hybridMultilevel"/>
    <w:tmpl w:val="32183D9E"/>
    <w:lvl w:ilvl="0" w:tplc="43BC19B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7A07F1"/>
    <w:multiLevelType w:val="hybridMultilevel"/>
    <w:tmpl w:val="901CFE74"/>
    <w:lvl w:ilvl="0" w:tplc="17C68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530C37"/>
    <w:multiLevelType w:val="hybridMultilevel"/>
    <w:tmpl w:val="06E03BE8"/>
    <w:lvl w:ilvl="0" w:tplc="006C6E6A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AD369B"/>
    <w:multiLevelType w:val="hybridMultilevel"/>
    <w:tmpl w:val="316C4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D2678"/>
    <w:multiLevelType w:val="hybridMultilevel"/>
    <w:tmpl w:val="05ACF76C"/>
    <w:lvl w:ilvl="0" w:tplc="9C82D1C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F3530"/>
    <w:multiLevelType w:val="hybridMultilevel"/>
    <w:tmpl w:val="70B40674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871" w:hanging="360"/>
      </w:pPr>
    </w:lvl>
    <w:lvl w:ilvl="2" w:tplc="0415001B" w:tentative="1">
      <w:start w:val="1"/>
      <w:numFmt w:val="lowerRoman"/>
      <w:lvlText w:val="%3."/>
      <w:lvlJc w:val="right"/>
      <w:pPr>
        <w:ind w:left="3591" w:hanging="180"/>
      </w:pPr>
    </w:lvl>
    <w:lvl w:ilvl="3" w:tplc="0415000F" w:tentative="1">
      <w:start w:val="1"/>
      <w:numFmt w:val="decimal"/>
      <w:lvlText w:val="%4."/>
      <w:lvlJc w:val="left"/>
      <w:pPr>
        <w:ind w:left="4311" w:hanging="360"/>
      </w:pPr>
    </w:lvl>
    <w:lvl w:ilvl="4" w:tplc="04150019" w:tentative="1">
      <w:start w:val="1"/>
      <w:numFmt w:val="lowerLetter"/>
      <w:lvlText w:val="%5."/>
      <w:lvlJc w:val="left"/>
      <w:pPr>
        <w:ind w:left="5031" w:hanging="360"/>
      </w:pPr>
    </w:lvl>
    <w:lvl w:ilvl="5" w:tplc="0415001B" w:tentative="1">
      <w:start w:val="1"/>
      <w:numFmt w:val="lowerRoman"/>
      <w:lvlText w:val="%6."/>
      <w:lvlJc w:val="right"/>
      <w:pPr>
        <w:ind w:left="5751" w:hanging="180"/>
      </w:pPr>
    </w:lvl>
    <w:lvl w:ilvl="6" w:tplc="0415000F" w:tentative="1">
      <w:start w:val="1"/>
      <w:numFmt w:val="decimal"/>
      <w:lvlText w:val="%7."/>
      <w:lvlJc w:val="left"/>
      <w:pPr>
        <w:ind w:left="6471" w:hanging="360"/>
      </w:pPr>
    </w:lvl>
    <w:lvl w:ilvl="7" w:tplc="04150019" w:tentative="1">
      <w:start w:val="1"/>
      <w:numFmt w:val="lowerLetter"/>
      <w:lvlText w:val="%8."/>
      <w:lvlJc w:val="left"/>
      <w:pPr>
        <w:ind w:left="7191" w:hanging="360"/>
      </w:pPr>
    </w:lvl>
    <w:lvl w:ilvl="8" w:tplc="0415001B" w:tentative="1">
      <w:start w:val="1"/>
      <w:numFmt w:val="lowerRoman"/>
      <w:lvlText w:val="%9."/>
      <w:lvlJc w:val="right"/>
      <w:pPr>
        <w:ind w:left="7911" w:hanging="180"/>
      </w:pPr>
    </w:lvl>
  </w:abstractNum>
  <w:abstractNum w:abstractNumId="16" w15:restartNumberingAfterBreak="0">
    <w:nsid w:val="3FD100B4"/>
    <w:multiLevelType w:val="hybridMultilevel"/>
    <w:tmpl w:val="2F7CF0EA"/>
    <w:lvl w:ilvl="0" w:tplc="E058450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02EC9"/>
    <w:multiLevelType w:val="hybridMultilevel"/>
    <w:tmpl w:val="0BB8FA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5052D"/>
    <w:multiLevelType w:val="hybridMultilevel"/>
    <w:tmpl w:val="7CA682F8"/>
    <w:lvl w:ilvl="0" w:tplc="F816FFA0">
      <w:start w:val="1"/>
      <w:numFmt w:val="decimal"/>
      <w:lvlText w:val="%1."/>
      <w:lvlJc w:val="left"/>
      <w:pPr>
        <w:ind w:left="1778" w:hanging="360"/>
      </w:pPr>
      <w:rPr>
        <w:rFonts w:ascii="Arial" w:eastAsia="Times New Roman" w:hAnsi="Arial" w:cs="Arial"/>
      </w:r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10526"/>
    <w:multiLevelType w:val="singleLevel"/>
    <w:tmpl w:val="C2B88AF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4DF6211D"/>
    <w:multiLevelType w:val="hybridMultilevel"/>
    <w:tmpl w:val="38021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E1CEF"/>
    <w:multiLevelType w:val="hybridMultilevel"/>
    <w:tmpl w:val="76D692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B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E856DA2"/>
    <w:multiLevelType w:val="multilevel"/>
    <w:tmpl w:val="35601D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FF0000"/>
      </w:rPr>
    </w:lvl>
  </w:abstractNum>
  <w:abstractNum w:abstractNumId="26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E23133"/>
    <w:multiLevelType w:val="hybridMultilevel"/>
    <w:tmpl w:val="64CC64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33382"/>
    <w:multiLevelType w:val="hybridMultilevel"/>
    <w:tmpl w:val="D36EBA34"/>
    <w:lvl w:ilvl="0" w:tplc="B82C1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2C3C86"/>
    <w:multiLevelType w:val="hybridMultilevel"/>
    <w:tmpl w:val="8A7E7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33C1A"/>
    <w:multiLevelType w:val="hybridMultilevel"/>
    <w:tmpl w:val="F7063F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2F1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1DD6C38"/>
    <w:multiLevelType w:val="hybridMultilevel"/>
    <w:tmpl w:val="B9DCD848"/>
    <w:lvl w:ilvl="0" w:tplc="D6A892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0B5291"/>
    <w:multiLevelType w:val="hybridMultilevel"/>
    <w:tmpl w:val="B99C1F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 w15:restartNumberingAfterBreak="0">
    <w:nsid w:val="73AC713F"/>
    <w:multiLevelType w:val="hybridMultilevel"/>
    <w:tmpl w:val="74D6AB18"/>
    <w:lvl w:ilvl="0" w:tplc="3B187E5E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7E3058BB"/>
    <w:multiLevelType w:val="hybridMultilevel"/>
    <w:tmpl w:val="E2B001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B37EFB"/>
    <w:multiLevelType w:val="hybridMultilevel"/>
    <w:tmpl w:val="8E0C022E"/>
    <w:lvl w:ilvl="0" w:tplc="2DF6967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6"/>
  </w:num>
  <w:num w:numId="5">
    <w:abstractNumId w:val="12"/>
  </w:num>
  <w:num w:numId="6">
    <w:abstractNumId w:val="34"/>
  </w:num>
  <w:num w:numId="7">
    <w:abstractNumId w:val="23"/>
  </w:num>
  <w:num w:numId="8">
    <w:abstractNumId w:val="26"/>
  </w:num>
  <w:num w:numId="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</w:num>
  <w:num w:numId="12">
    <w:abstractNumId w:val="24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6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37"/>
  </w:num>
  <w:num w:numId="32">
    <w:abstractNumId w:val="2"/>
  </w:num>
  <w:num w:numId="33">
    <w:abstractNumId w:val="26"/>
  </w:num>
  <w:num w:numId="34">
    <w:abstractNumId w:val="1"/>
  </w:num>
  <w:num w:numId="35">
    <w:abstractNumId w:val="21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13"/>
  </w:num>
  <w:num w:numId="41">
    <w:abstractNumId w:val="0"/>
  </w:num>
  <w:num w:numId="42">
    <w:abstractNumId w:val="32"/>
  </w:num>
  <w:num w:numId="43">
    <w:abstractNumId w:val="8"/>
    <w:lvlOverride w:ilvl="0">
      <w:startOverride w:val="1"/>
    </w:lvlOverride>
  </w:num>
  <w:num w:numId="44">
    <w:abstractNumId w:val="11"/>
  </w:num>
  <w:num w:numId="45">
    <w:abstractNumId w:val="3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ł Rościszewski">
    <w15:presenceInfo w15:providerId="Windows Live" w15:userId="6466ac9ff72f8b1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48"/>
    <w:rsid w:val="000021FD"/>
    <w:rsid w:val="00015FF8"/>
    <w:rsid w:val="00016084"/>
    <w:rsid w:val="0002015F"/>
    <w:rsid w:val="00026FC7"/>
    <w:rsid w:val="00056190"/>
    <w:rsid w:val="00060E44"/>
    <w:rsid w:val="000742C3"/>
    <w:rsid w:val="000D0DDC"/>
    <w:rsid w:val="000E08A5"/>
    <w:rsid w:val="000F59B7"/>
    <w:rsid w:val="00106C97"/>
    <w:rsid w:val="00107C11"/>
    <w:rsid w:val="00122B58"/>
    <w:rsid w:val="0013455A"/>
    <w:rsid w:val="00151B83"/>
    <w:rsid w:val="00152082"/>
    <w:rsid w:val="001869C9"/>
    <w:rsid w:val="00190C6E"/>
    <w:rsid w:val="001D07F4"/>
    <w:rsid w:val="001D59E1"/>
    <w:rsid w:val="00202E53"/>
    <w:rsid w:val="00210B05"/>
    <w:rsid w:val="00221589"/>
    <w:rsid w:val="002266E3"/>
    <w:rsid w:val="00230B1A"/>
    <w:rsid w:val="00237560"/>
    <w:rsid w:val="0023790C"/>
    <w:rsid w:val="00250064"/>
    <w:rsid w:val="00271245"/>
    <w:rsid w:val="00277A1F"/>
    <w:rsid w:val="00283608"/>
    <w:rsid w:val="002959BD"/>
    <w:rsid w:val="002A5C23"/>
    <w:rsid w:val="002D5C85"/>
    <w:rsid w:val="002E0141"/>
    <w:rsid w:val="002E5F3B"/>
    <w:rsid w:val="002F1364"/>
    <w:rsid w:val="002F21D7"/>
    <w:rsid w:val="002F7EC3"/>
    <w:rsid w:val="0030446A"/>
    <w:rsid w:val="00311729"/>
    <w:rsid w:val="00320901"/>
    <w:rsid w:val="00331EB8"/>
    <w:rsid w:val="00333CF8"/>
    <w:rsid w:val="00334DD2"/>
    <w:rsid w:val="00354289"/>
    <w:rsid w:val="003552F3"/>
    <w:rsid w:val="003627CD"/>
    <w:rsid w:val="00367767"/>
    <w:rsid w:val="003C36FF"/>
    <w:rsid w:val="003E59A1"/>
    <w:rsid w:val="00411173"/>
    <w:rsid w:val="00413E8E"/>
    <w:rsid w:val="004276A8"/>
    <w:rsid w:val="0043458C"/>
    <w:rsid w:val="0044060E"/>
    <w:rsid w:val="00450AE4"/>
    <w:rsid w:val="00452197"/>
    <w:rsid w:val="00454E15"/>
    <w:rsid w:val="00461A69"/>
    <w:rsid w:val="00475BA2"/>
    <w:rsid w:val="00476380"/>
    <w:rsid w:val="00483EA7"/>
    <w:rsid w:val="00484FB4"/>
    <w:rsid w:val="004C4849"/>
    <w:rsid w:val="00524B32"/>
    <w:rsid w:val="00532361"/>
    <w:rsid w:val="005479C4"/>
    <w:rsid w:val="00550CB1"/>
    <w:rsid w:val="005670C1"/>
    <w:rsid w:val="00576867"/>
    <w:rsid w:val="00584451"/>
    <w:rsid w:val="00587ECB"/>
    <w:rsid w:val="005B10C7"/>
    <w:rsid w:val="005C0264"/>
    <w:rsid w:val="005D6759"/>
    <w:rsid w:val="00602665"/>
    <w:rsid w:val="00606C30"/>
    <w:rsid w:val="00607B16"/>
    <w:rsid w:val="006242B1"/>
    <w:rsid w:val="00625A19"/>
    <w:rsid w:val="00625D59"/>
    <w:rsid w:val="00631145"/>
    <w:rsid w:val="00640A47"/>
    <w:rsid w:val="00643E43"/>
    <w:rsid w:val="00664935"/>
    <w:rsid w:val="00671632"/>
    <w:rsid w:val="006B511E"/>
    <w:rsid w:val="006B63AC"/>
    <w:rsid w:val="006C1BD1"/>
    <w:rsid w:val="006F3201"/>
    <w:rsid w:val="00704C3B"/>
    <w:rsid w:val="00704E70"/>
    <w:rsid w:val="007057A3"/>
    <w:rsid w:val="00706544"/>
    <w:rsid w:val="00720C1E"/>
    <w:rsid w:val="00727E3C"/>
    <w:rsid w:val="0074063D"/>
    <w:rsid w:val="00777BDA"/>
    <w:rsid w:val="007932BE"/>
    <w:rsid w:val="007937C9"/>
    <w:rsid w:val="007941FA"/>
    <w:rsid w:val="007B2817"/>
    <w:rsid w:val="007D5D5E"/>
    <w:rsid w:val="007D6527"/>
    <w:rsid w:val="007E6DFF"/>
    <w:rsid w:val="00811057"/>
    <w:rsid w:val="0082202C"/>
    <w:rsid w:val="00855D7F"/>
    <w:rsid w:val="00867014"/>
    <w:rsid w:val="008747D0"/>
    <w:rsid w:val="008D5917"/>
    <w:rsid w:val="008E318E"/>
    <w:rsid w:val="00904ADE"/>
    <w:rsid w:val="009078A3"/>
    <w:rsid w:val="00921C00"/>
    <w:rsid w:val="00934811"/>
    <w:rsid w:val="0095377A"/>
    <w:rsid w:val="00971226"/>
    <w:rsid w:val="00982D41"/>
    <w:rsid w:val="009B5916"/>
    <w:rsid w:val="009E6EDB"/>
    <w:rsid w:val="00A02737"/>
    <w:rsid w:val="00A14EEF"/>
    <w:rsid w:val="00A20AA1"/>
    <w:rsid w:val="00AD1966"/>
    <w:rsid w:val="00AF4BBC"/>
    <w:rsid w:val="00AF6B7E"/>
    <w:rsid w:val="00B2180C"/>
    <w:rsid w:val="00B37D70"/>
    <w:rsid w:val="00B4265B"/>
    <w:rsid w:val="00B50385"/>
    <w:rsid w:val="00B60670"/>
    <w:rsid w:val="00B623B1"/>
    <w:rsid w:val="00B636CC"/>
    <w:rsid w:val="00B87D13"/>
    <w:rsid w:val="00B94AF6"/>
    <w:rsid w:val="00BC6F94"/>
    <w:rsid w:val="00BC7163"/>
    <w:rsid w:val="00BD0CC2"/>
    <w:rsid w:val="00BE763B"/>
    <w:rsid w:val="00BF3330"/>
    <w:rsid w:val="00BF3F40"/>
    <w:rsid w:val="00C00190"/>
    <w:rsid w:val="00C07B82"/>
    <w:rsid w:val="00C235E5"/>
    <w:rsid w:val="00C6514F"/>
    <w:rsid w:val="00C73336"/>
    <w:rsid w:val="00C77482"/>
    <w:rsid w:val="00C810B8"/>
    <w:rsid w:val="00C83C16"/>
    <w:rsid w:val="00CB1325"/>
    <w:rsid w:val="00CB5AEE"/>
    <w:rsid w:val="00CC4D9E"/>
    <w:rsid w:val="00CD12E5"/>
    <w:rsid w:val="00CE1B4D"/>
    <w:rsid w:val="00D03366"/>
    <w:rsid w:val="00D04A0E"/>
    <w:rsid w:val="00D14175"/>
    <w:rsid w:val="00D20259"/>
    <w:rsid w:val="00D23B45"/>
    <w:rsid w:val="00D279F4"/>
    <w:rsid w:val="00D40E52"/>
    <w:rsid w:val="00D624C4"/>
    <w:rsid w:val="00D64955"/>
    <w:rsid w:val="00D76F26"/>
    <w:rsid w:val="00D9134C"/>
    <w:rsid w:val="00D91981"/>
    <w:rsid w:val="00D95F21"/>
    <w:rsid w:val="00DA0FAD"/>
    <w:rsid w:val="00DA14F1"/>
    <w:rsid w:val="00DA7C6C"/>
    <w:rsid w:val="00DD2E45"/>
    <w:rsid w:val="00DD5561"/>
    <w:rsid w:val="00DE3B59"/>
    <w:rsid w:val="00DE7D2B"/>
    <w:rsid w:val="00E0190F"/>
    <w:rsid w:val="00E07B48"/>
    <w:rsid w:val="00E14A1D"/>
    <w:rsid w:val="00E62741"/>
    <w:rsid w:val="00E76E10"/>
    <w:rsid w:val="00E80570"/>
    <w:rsid w:val="00E809A7"/>
    <w:rsid w:val="00E925DC"/>
    <w:rsid w:val="00E95501"/>
    <w:rsid w:val="00E95EB4"/>
    <w:rsid w:val="00E96E8F"/>
    <w:rsid w:val="00EA798A"/>
    <w:rsid w:val="00EB6A1D"/>
    <w:rsid w:val="00EB7B41"/>
    <w:rsid w:val="00EC7F6D"/>
    <w:rsid w:val="00ED597F"/>
    <w:rsid w:val="00F024A8"/>
    <w:rsid w:val="00F34940"/>
    <w:rsid w:val="00F35ADE"/>
    <w:rsid w:val="00F42127"/>
    <w:rsid w:val="00F459C5"/>
    <w:rsid w:val="00F509D4"/>
    <w:rsid w:val="00F53773"/>
    <w:rsid w:val="00F60FB9"/>
    <w:rsid w:val="00F628ED"/>
    <w:rsid w:val="00F94A79"/>
    <w:rsid w:val="00FB239A"/>
    <w:rsid w:val="00FC5A73"/>
    <w:rsid w:val="00FD5B1B"/>
    <w:rsid w:val="00FE0420"/>
    <w:rsid w:val="00F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05BE0"/>
  <w15:docId w15:val="{C3224D5D-D024-4B51-860C-0A7882A85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7EC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99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587EC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87EC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87ECB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87E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587ECB"/>
    <w:rPr>
      <w:sz w:val="16"/>
      <w:szCs w:val="16"/>
    </w:rPr>
  </w:style>
  <w:style w:type="paragraph" w:customStyle="1" w:styleId="Default">
    <w:name w:val="Default"/>
    <w:rsid w:val="00B37D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95377A"/>
  </w:style>
  <w:style w:type="paragraph" w:styleId="Poprawka">
    <w:name w:val="Revision"/>
    <w:hidden/>
    <w:uiPriority w:val="99"/>
    <w:semiHidden/>
    <w:rsid w:val="0044060E"/>
  </w:style>
  <w:style w:type="table" w:styleId="Tabela-Siatka">
    <w:name w:val="Table Grid"/>
    <w:basedOn w:val="Standardowy"/>
    <w:uiPriority w:val="59"/>
    <w:rsid w:val="00CB132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A6CD1-E941-4A83-B8B1-6567DB513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1358</Words>
  <Characters>8152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9492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Michał Rościszewski</cp:lastModifiedBy>
  <cp:revision>4</cp:revision>
  <cp:lastPrinted>2022-07-11T10:49:00Z</cp:lastPrinted>
  <dcterms:created xsi:type="dcterms:W3CDTF">2022-07-11T12:06:00Z</dcterms:created>
  <dcterms:modified xsi:type="dcterms:W3CDTF">2022-07-11T12:09:00Z</dcterms:modified>
</cp:coreProperties>
</file>